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2256AE" w:rsidRDefault="00083609">
      <w:pPr>
        <w:pStyle w:val="Hlavika"/>
      </w:pPr>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1"/>
      <w:r w:rsidRPr="002256AE">
        <w:rPr>
          <w:b/>
          <w:bCs/>
        </w:rPr>
        <w:tab/>
        <w:t xml:space="preserve">PRÁVA A POVINNOSTI POSKYTAVATEĽA A PRIJÍMATEĽA V SÚVISLOSTI S REALIZÁCIOU PROJEKTU  </w:t>
      </w:r>
      <w:commentRangeEnd w:id="1"/>
      <w:r w:rsidRPr="002256AE">
        <w:rPr>
          <w:rStyle w:val="Odkaznakomentr"/>
          <w:sz w:val="24"/>
        </w:rPr>
        <w:commentReference w:id="1"/>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2C772D89"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del w:id="2" w:author="Autor">
        <w:r>
          <w:rPr>
            <w:b w:val="0"/>
            <w:sz w:val="24"/>
            <w:szCs w:val="24"/>
          </w:rPr>
          <w:delText>strany</w:delText>
        </w:r>
      </w:del>
      <w:ins w:id="3" w:author="Autor">
        <w:r w:rsidR="00471C6A" w:rsidRPr="002256AE">
          <w:rPr>
            <w:b w:val="0"/>
            <w:sz w:val="24"/>
            <w:szCs w:val="24"/>
          </w:rPr>
          <w:t>S</w:t>
        </w:r>
        <w:r w:rsidRPr="002256AE">
          <w:rPr>
            <w:b w:val="0"/>
            <w:sz w:val="24"/>
            <w:szCs w:val="24"/>
          </w:rPr>
          <w:t>trany</w:t>
        </w:r>
      </w:ins>
      <w:r w:rsidRPr="002256AE">
        <w:rPr>
          <w:b w:val="0"/>
          <w:sz w:val="24"/>
          <w:szCs w:val="24"/>
        </w:rPr>
        <w:t xml:space="preserve"> rozhodnutia“ alebo „</w:t>
      </w:r>
      <w:del w:id="4" w:author="Autor">
        <w:r>
          <w:rPr>
            <w:b w:val="0"/>
            <w:sz w:val="24"/>
            <w:szCs w:val="24"/>
          </w:rPr>
          <w:delText>strany</w:delText>
        </w:r>
      </w:del>
      <w:ins w:id="5" w:author="Autor">
        <w:r w:rsidR="00471C6A" w:rsidRPr="002256AE">
          <w:rPr>
            <w:b w:val="0"/>
            <w:sz w:val="24"/>
            <w:szCs w:val="24"/>
          </w:rPr>
          <w:t>S</w:t>
        </w:r>
        <w:r w:rsidRPr="002256AE">
          <w:rPr>
            <w:b w:val="0"/>
            <w:sz w:val="24"/>
            <w:szCs w:val="24"/>
          </w:rPr>
          <w:t>trany</w:t>
        </w:r>
      </w:ins>
      <w:r w:rsidRPr="002256AE">
        <w:rPr>
          <w:b w:val="0"/>
          <w:sz w:val="24"/>
          <w:szCs w:val="24"/>
        </w:rPr>
        <w:t>“.</w:t>
      </w:r>
    </w:p>
    <w:p w14:paraId="34D11137" w14:textId="63FFBE2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w:t>
      </w:r>
      <w:del w:id="6" w:author="Autor">
        <w:r>
          <w:rPr>
            <w:b w:val="0"/>
            <w:sz w:val="24"/>
            <w:szCs w:val="24"/>
          </w:rPr>
          <w:delText xml:space="preserve">         </w:delText>
        </w:r>
      </w:del>
      <w:r w:rsidRPr="002256AE">
        <w:rPr>
          <w:b w:val="0"/>
          <w:sz w:val="24"/>
          <w:szCs w:val="24"/>
        </w:rPr>
        <w:t xml:space="preserve">na ktoré sa v rozhodnutí a jeho prílohách odkazuje, </w:t>
      </w:r>
      <w:del w:id="7" w:author="Autor">
        <w:r>
          <w:rPr>
            <w:b w:val="0"/>
            <w:sz w:val="24"/>
            <w:szCs w:val="24"/>
          </w:rPr>
          <w:delText>zákonom</w:delText>
        </w:r>
      </w:del>
      <w:ins w:id="8" w:author="Autor">
        <w:r w:rsidR="00471C6A" w:rsidRPr="002256AE">
          <w:rPr>
            <w:b w:val="0"/>
            <w:sz w:val="24"/>
            <w:szCs w:val="24"/>
          </w:rPr>
          <w:t>Z</w:t>
        </w:r>
        <w:r w:rsidRPr="002256AE">
          <w:rPr>
            <w:b w:val="0"/>
            <w:sz w:val="24"/>
            <w:szCs w:val="24"/>
          </w:rPr>
          <w:t>ákonom</w:t>
        </w:r>
      </w:ins>
      <w:r w:rsidRPr="002256AE">
        <w:rPr>
          <w:b w:val="0"/>
          <w:sz w:val="24"/>
          <w:szCs w:val="24"/>
        </w:rPr>
        <w:t xml:space="preserve"> o príspevku z EŠIF, právnymi predpismi SR a právnymi aktmi EÚ a súčasne dokumentmi, ktoré sú uvedené v článku 3 ods. 3 VP.</w:t>
      </w:r>
    </w:p>
    <w:p w14:paraId="538E42A5" w14:textId="34658A1F"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 xml:space="preserve">pre </w:t>
      </w:r>
      <w:ins w:id="9" w:author="Autor">
        <w:r w:rsidR="00CE7FEA">
          <w:rPr>
            <w:b w:val="0"/>
            <w:sz w:val="24"/>
            <w:szCs w:val="24"/>
          </w:rPr>
          <w:t>r</w:t>
        </w:r>
        <w:r w:rsidR="00471C6A" w:rsidRPr="002256AE">
          <w:rPr>
            <w:b w:val="0"/>
            <w:sz w:val="24"/>
            <w:szCs w:val="24"/>
          </w:rPr>
          <w:t xml:space="preserve">ozhodnutie o schválení žiadosti o NFP, </w:t>
        </w:r>
        <w:r w:rsidRPr="002256AE">
          <w:rPr>
            <w:b w:val="0"/>
            <w:sz w:val="24"/>
            <w:szCs w:val="24"/>
          </w:rPr>
          <w:t xml:space="preserve">pre </w:t>
        </w:r>
      </w:ins>
      <w:r w:rsidRPr="002256AE">
        <w:rPr>
          <w:b w:val="0"/>
          <w:sz w:val="24"/>
          <w:szCs w:val="24"/>
        </w:rPr>
        <w:t xml:space="preserve">celé VP a ostatné prílohy rozhodnutia </w:t>
      </w:r>
      <w:del w:id="10" w:author="Autor">
        <w:r>
          <w:rPr>
            <w:b w:val="0"/>
            <w:sz w:val="24"/>
            <w:szCs w:val="24"/>
          </w:rPr>
          <w:delText xml:space="preserve">                 </w:delText>
        </w:r>
      </w:del>
      <w:r w:rsidRPr="002256AE">
        <w:rPr>
          <w:b w:val="0"/>
          <w:sz w:val="24"/>
          <w:szCs w:val="24"/>
        </w:rPr>
        <w:t>o schválení žiadosti o NFP, ak nie je v rozhodnutí</w:t>
      </w:r>
      <w:ins w:id="11" w:author="Autor">
        <w:r w:rsidRPr="002256AE">
          <w:rPr>
            <w:b w:val="0"/>
            <w:sz w:val="24"/>
            <w:szCs w:val="24"/>
          </w:rPr>
          <w:t xml:space="preserve"> </w:t>
        </w:r>
        <w:r w:rsidR="00471C6A" w:rsidRPr="002256AE">
          <w:rPr>
            <w:b w:val="0"/>
            <w:sz w:val="24"/>
            <w:szCs w:val="24"/>
          </w:rPr>
          <w:t>o schválení žiadosti o NFP</w:t>
        </w:r>
      </w:ins>
      <w:r w:rsidR="00471C6A" w:rsidRPr="002256AE">
        <w:rPr>
          <w:b w:val="0"/>
          <w:sz w:val="24"/>
          <w:szCs w:val="24"/>
        </w:rPr>
        <w:t xml:space="preserve"> </w:t>
      </w:r>
      <w:r w:rsidRPr="002256AE">
        <w:rPr>
          <w:b w:val="0"/>
          <w:sz w:val="24"/>
          <w:szCs w:val="24"/>
        </w:rPr>
        <w:t xml:space="preserve">výslovne stanovené inak. Povinnosti vyplývajúce pre Poskytovateľa alebo Prijímateľa z definície pojmov podľa tohto odseku 4 </w:t>
      </w:r>
      <w:ins w:id="12" w:author="Autor">
        <w:r w:rsidR="00471C6A" w:rsidRPr="002256AE">
          <w:rPr>
            <w:b w:val="0"/>
            <w:sz w:val="24"/>
            <w:szCs w:val="24"/>
          </w:rPr>
          <w:t xml:space="preserve">tohto článku VP </w:t>
        </w:r>
      </w:ins>
      <w:r w:rsidRPr="002256AE">
        <w:rPr>
          <w:b w:val="0"/>
          <w:sz w:val="24"/>
          <w:szCs w:val="24"/>
        </w:rPr>
        <w:t xml:space="preserve">sú rovnako záväzné, </w:t>
      </w:r>
      <w:del w:id="13" w:author="Autor">
        <w:r>
          <w:rPr>
            <w:b w:val="0"/>
            <w:sz w:val="24"/>
            <w:szCs w:val="24"/>
          </w:rPr>
          <w:delText>ako by</w:delText>
        </w:r>
      </w:del>
      <w:ins w:id="14" w:author="Autor">
        <w:r w:rsidRPr="002256AE">
          <w:rPr>
            <w:b w:val="0"/>
            <w:sz w:val="24"/>
            <w:szCs w:val="24"/>
          </w:rPr>
          <w:t>akoby</w:t>
        </w:r>
      </w:ins>
      <w:r w:rsidRPr="002256AE">
        <w:rPr>
          <w:b w:val="0"/>
          <w:sz w:val="24"/>
          <w:szCs w:val="24"/>
        </w:rPr>
        <w:t xml:space="preserve"> boli obsiahnuté v iných ustanoveniach VP. </w:t>
      </w:r>
    </w:p>
    <w:p w14:paraId="139FA1B7" w14:textId="19F27358"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del w:id="15" w:author="Autor">
        <w:r>
          <w:delText>, ktoré prispievajú k dosiahnutiu konkrétneho výsledku a majú definovaný výstup,              ktorý predstavuje pridanú hodnotu pre Prijímateľa a/alebo cieľovú skupinu/užívateľov výsledkov Projektu nezávisle na realizácii ostatných Aktivít.</w:delText>
        </w:r>
      </w:del>
      <w:ins w:id="16" w:author="Autor">
        <w:r w:rsidR="00471C6A" w:rsidRPr="002256AE">
          <w:t>.</w:t>
        </w:r>
        <w:r w:rsidRPr="002256AE">
          <w:t>.</w:t>
        </w:r>
      </w:ins>
      <w:r w:rsidRPr="002256AE">
        <w:t xml:space="preserve"> Aktivity sa členia na hlavné aktivity a podporné aktivity. Hlavná aktivita je vymedzená časom, t.j. musí byť realizovaná v rámci doby Realizácie hlavných aktivít Projektu, je vymedzená vecne </w:t>
      </w:r>
      <w:del w:id="17" w:author="Autor">
        <w:r>
          <w:delText xml:space="preserve">          </w:delText>
        </w:r>
      </w:del>
      <w:r w:rsidRPr="002256AE">
        <w:t xml:space="preserve">a finančne. Podporné aktivity sú vymedzené vecne, t.j. vecne musia súvisieť s hlavnými Aktivitami a podporovať ich realizáciu v zmysle rozhodnutia o schválení žiadosti o NFP, a finančne. </w:t>
      </w:r>
      <w:ins w:id="18" w:author="Auto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ins>
      <w:r w:rsidRPr="002256AE">
        <w:t>Ak sa osobitne vo VP a ostatných prílohách rozhodnutia o schválení žiadosti o NFP neuvádza inak, všeobecný pojem Aktivita bez prívlastku „hlavná“ alebo „podporná“, zahŕňa hlavné aj podporné Aktivity;</w:t>
      </w:r>
    </w:p>
    <w:p w14:paraId="6E0BA0ED" w14:textId="77777777" w:rsidR="00EE0DF4" w:rsidRPr="002256AE" w:rsidRDefault="00083609">
      <w:pPr>
        <w:spacing w:before="120" w:after="120"/>
        <w:ind w:left="426"/>
        <w:jc w:val="both"/>
      </w:pPr>
      <w:r w:rsidRPr="002256AE">
        <w:rPr>
          <w:b/>
          <w:bCs/>
        </w:rPr>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053FB7A3" w:rsidR="00EE0DF4" w:rsidRPr="002256AE" w:rsidRDefault="00083609">
      <w:pPr>
        <w:spacing w:before="120" w:after="120"/>
        <w:ind w:left="426"/>
        <w:jc w:val="both"/>
      </w:pPr>
      <w:r w:rsidRPr="002256AE">
        <w:rPr>
          <w:b/>
        </w:rPr>
        <w:lastRenderedPageBreak/>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del w:id="19" w:author="Autor">
        <w:r>
          <w:delText>zákon</w:delText>
        </w:r>
      </w:del>
      <w:ins w:id="20" w:author="Autor">
        <w:r w:rsidR="000667BE" w:rsidRPr="002256AE">
          <w:t>Z</w:t>
        </w:r>
        <w:r w:rsidRPr="002256AE">
          <w:t>ákon</w:t>
        </w:r>
      </w:ins>
      <w:r w:rsidRPr="002256AE">
        <w:t xml:space="preserve"> o účtovníctve“);</w:t>
      </w:r>
    </w:p>
    <w:p w14:paraId="08329685" w14:textId="78749252"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w:t>
      </w:r>
      <w:del w:id="21" w:author="Autor">
        <w:r>
          <w:delText>orgán</w:delText>
        </w:r>
      </w:del>
      <w:ins w:id="22" w:author="Autor">
        <w:r w:rsidR="000667BE" w:rsidRPr="002256AE">
          <w:t>v podmienkach Slovenskej republiky plní úlohy centrálneho koordinačného orgánu Úrad podpredsedu vlády SR pre investície a informatizáciu, ktorý je ústredným orgánom štá</w:t>
        </w:r>
        <w:r w:rsidR="009D30D9" w:rsidRPr="002256AE">
          <w:t>tnej správy určený</w:t>
        </w:r>
        <w:r w:rsidR="000667BE" w:rsidRPr="002256AE">
          <w:t xml:space="preserve"> § 6 odsek 1 Zákona o príspevku z EŠIF</w:t>
        </w:r>
        <w:r w:rsidR="000667BE" w:rsidRPr="002256AE" w:rsidDel="00BC1B4B">
          <w:t xml:space="preserve"> </w:t>
        </w:r>
        <w:r w:rsidR="000667BE" w:rsidRPr="002256AE">
          <w:t>a je</w:t>
        </w:r>
      </w:ins>
      <w:r w:rsidR="000667BE" w:rsidRPr="002256AE">
        <w:t xml:space="preserve"> </w:t>
      </w:r>
      <w:r w:rsidRPr="002256AE">
        <w:t>zodpovedný 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601C397" w:rsidR="00EE0DF4" w:rsidRPr="002256AE" w:rsidRDefault="00083609">
      <w:pPr>
        <w:spacing w:before="120" w:after="120"/>
        <w:ind w:left="426"/>
        <w:jc w:val="both"/>
      </w:pPr>
      <w:r w:rsidRPr="002256AE">
        <w:rPr>
          <w:b/>
        </w:rPr>
        <w:t>Certifikačný orgán</w:t>
      </w:r>
      <w:r w:rsidRPr="002256AE">
        <w:t xml:space="preserve"> – </w:t>
      </w:r>
      <w:del w:id="23" w:author="Autor">
        <w:r>
          <w:delText>orgán zodpovedný</w:delText>
        </w:r>
      </w:del>
      <w:ins w:id="24" w:author="Autor">
        <w:r w:rsidR="000667BE" w:rsidRPr="002256AE">
          <w:t>národný, regionálny alebo miestny verejný orgán alebo subjekt verejnej správy určený členským štátom na účely certifikácie. Certifikačný orgán plní úlohy orgánu zodpovedného</w:t>
        </w:r>
      </w:ins>
      <w:r w:rsidR="000667BE" w:rsidRPr="002256AE">
        <w:t xml:space="preserve"> </w:t>
      </w:r>
      <w:r w:rsidRPr="002256AE">
        <w:t xml:space="preserve">za koordináciu a usmerňovanie subjektov zapojených do systému finančného riadenia, vypracovanie účtov, </w:t>
      </w:r>
      <w:del w:id="25" w:author="Autor">
        <w:r>
          <w:delText>certifikáciu výkazov výdavkov a žiadostí o platbu prijímateľov pred zaslaním Európskej komisií</w:delText>
        </w:r>
      </w:del>
      <w:r w:rsidRPr="002256AE">
        <w:t>,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ins w:id="26" w:author="Auto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ins>
      <w:r w:rsidRPr="002256AE">
        <w:t>;</w:t>
      </w:r>
    </w:p>
    <w:p w14:paraId="295E5A11" w14:textId="77777777" w:rsidR="00EE0DF4" w:rsidRPr="002256AE" w:rsidRDefault="00083609">
      <w:pPr>
        <w:spacing w:before="120" w:after="120"/>
        <w:ind w:left="426"/>
        <w:jc w:val="both"/>
        <w:rPr>
          <w:bCs/>
        </w:rPr>
      </w:pPr>
      <w:commentRangeStart w:id="27"/>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7"/>
      <w:r w:rsidRPr="002256AE">
        <w:rPr>
          <w:rStyle w:val="Odkaznakomentr"/>
          <w:sz w:val="24"/>
          <w:lang w:val="x-none" w:eastAsia="x-none"/>
        </w:rPr>
        <w:commentReference w:id="27"/>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ins w:id="28" w:author="Autor">
        <w:r w:rsidR="006A73F2" w:rsidRPr="002256AE">
          <w:rPr>
            <w:bCs/>
          </w:rPr>
          <w:t xml:space="preserve">(a/alebo v jeho prílohách) </w:t>
        </w:r>
      </w:ins>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29"/>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29"/>
      <w:r w:rsidRPr="002256AE">
        <w:rPr>
          <w:rStyle w:val="Odkaznakomentr"/>
          <w:sz w:val="24"/>
          <w:lang w:val="x-none" w:eastAsia="x-none"/>
        </w:rPr>
        <w:commentReference w:id="29"/>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5DD5A743" w:rsidR="00EE0DF4" w:rsidRPr="002256AE" w:rsidRDefault="00083609">
      <w:pPr>
        <w:spacing w:before="120" w:after="120"/>
        <w:ind w:left="426"/>
        <w:jc w:val="both"/>
        <w:rPr>
          <w:b/>
          <w:bCs/>
        </w:rPr>
      </w:pPr>
      <w:r w:rsidRPr="002256AE">
        <w:rPr>
          <w:b/>
          <w:bCs/>
        </w:rPr>
        <w:t xml:space="preserve">Dodávateľ </w:t>
      </w:r>
      <w:r w:rsidRPr="002256AE">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2256AE" w:rsidRDefault="009F6F5F">
      <w:pPr>
        <w:spacing w:before="120" w:after="120"/>
        <w:ind w:left="426"/>
        <w:jc w:val="both"/>
      </w:pPr>
      <w:r w:rsidRPr="002256AE">
        <w:rPr>
          <w:b/>
          <w:bCs/>
        </w:rPr>
        <w:lastRenderedPageBreak/>
        <w:t xml:space="preserve">Doplňujúce údaje k preukázaniu dodania predmetu plnenia </w:t>
      </w:r>
      <w:r w:rsidRPr="002256AE">
        <w:rPr>
          <w:bCs/>
        </w:rPr>
        <w:t xml:space="preserve">– </w:t>
      </w:r>
      <w:r w:rsidRPr="002256AE">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5F68F8C9" w14:textId="77777777" w:rsidR="00EE0DF4" w:rsidRPr="002256AE" w:rsidRDefault="00083609" w:rsidP="001F552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w:t>
      </w:r>
    </w:p>
    <w:p w14:paraId="591D1EF2" w14:textId="77777777" w:rsidR="00EE0DF4" w:rsidRPr="002256AE" w:rsidRDefault="00083609" w:rsidP="001F552C">
      <w:pPr>
        <w:spacing w:before="120" w:after="120"/>
        <w:ind w:left="426"/>
        <w:jc w:val="both"/>
      </w:pPr>
      <w:r w:rsidRPr="002256AE">
        <w:t>nezákonným aktivitám, vrátane zneužitia úradnej moci v rámci európskych inštitúcií, prostredníctvom výkonu interných a externých administratívnych vyšetrovaní;</w:t>
      </w:r>
    </w:p>
    <w:p w14:paraId="4D390148" w14:textId="77777777" w:rsidR="00EE0DF4" w:rsidRPr="002256AE" w:rsidRDefault="00083609">
      <w:pPr>
        <w:spacing w:before="120" w:after="120"/>
        <w:ind w:left="426"/>
        <w:jc w:val="both"/>
        <w:rPr>
          <w:bCs/>
        </w:rPr>
      </w:pPr>
      <w:commentRangeStart w:id="30"/>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30"/>
      <w:r w:rsidRPr="002256AE">
        <w:rPr>
          <w:rStyle w:val="Odkaznakomentr"/>
          <w:sz w:val="24"/>
          <w:lang w:val="x-none" w:eastAsia="x-none"/>
        </w:rPr>
        <w:commentReference w:id="30"/>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77777777" w:rsidR="00EE0DF4" w:rsidRPr="002256AE" w:rsidRDefault="00083609">
      <w:pPr>
        <w:spacing w:before="120" w:after="120"/>
        <w:ind w:left="426"/>
        <w:jc w:val="both"/>
      </w:pPr>
      <w:commentRangeStart w:id="31"/>
      <w:r w:rsidRPr="002256AE">
        <w:rPr>
          <w:b/>
        </w:rPr>
        <w:t>Iné peňažné príjmy</w:t>
      </w:r>
      <w:r w:rsidRPr="002256AE">
        <w:t xml:space="preserve"> – ide o akékoľvek príjmy, ktoré sa vyskytnú pri projektoch nespadajúcich svojim objemom alebo charakterom pod článok 61 všeobecného nariadenia Rady;</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31"/>
    <w:p w14:paraId="6440C0C6" w14:textId="4CB94495" w:rsidR="00EE0DF4" w:rsidRPr="002256AE" w:rsidRDefault="00083609">
      <w:pPr>
        <w:spacing w:before="120" w:after="120"/>
        <w:ind w:left="426"/>
        <w:jc w:val="both"/>
        <w:rPr>
          <w:b/>
        </w:rPr>
      </w:pPr>
      <w:r w:rsidRPr="002256AE">
        <w:rPr>
          <w:rStyle w:val="Odkaznakomentr"/>
          <w:sz w:val="24"/>
          <w:lang w:val="x-none" w:eastAsia="x-none"/>
        </w:rPr>
        <w:commentReference w:id="31"/>
      </w:r>
      <w:r w:rsidRPr="002256AE">
        <w:rPr>
          <w:b/>
        </w:rPr>
        <w:t xml:space="preserve">Iniciatíva na podporu zamestnanosti mladých ľudí - </w:t>
      </w:r>
      <w:r w:rsidRPr="002256AE">
        <w:t>iniciatíva financovaná</w:t>
      </w:r>
      <w:del w:id="32" w:author="Autor">
        <w:r>
          <w:rPr>
            <w:rFonts w:cs="Arial"/>
            <w:szCs w:val="16"/>
          </w:rPr>
          <w:delText xml:space="preserve">                        </w:delText>
        </w:r>
      </w:del>
      <w:r w:rsidRPr="002256AE">
        <w:t xml:space="preserve"> z osobitných rozpočtových prostriedkov a z cielených investícií z Európskeho sociálneho fondu na doplnenie a posilnenie podpory poskytovanej z európskych štrukturálnych </w:t>
      </w:r>
      <w:r w:rsidRPr="002256AE">
        <w:lastRenderedPageBreak/>
        <w:t>a investičných fondov. Zameriava sa na podporu zamestnanosti mladých ako súčasť cieľa Investovanie do rastu zamestnanosti;</w:t>
      </w:r>
    </w:p>
    <w:p w14:paraId="2330598D" w14:textId="77777777" w:rsidR="00EE0DF4" w:rsidRPr="002256AE" w:rsidRDefault="00083609">
      <w:pPr>
        <w:spacing w:before="120" w:after="120"/>
        <w:ind w:left="426"/>
        <w:jc w:val="both"/>
        <w:rPr>
          <w:rFonts w:eastAsia="SimSun"/>
          <w:b/>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7A88E1F7" w:rsidR="00AA45D8" w:rsidRPr="00773ECD" w:rsidRDefault="00AA45D8" w:rsidP="009B5BEC">
      <w:pPr>
        <w:pStyle w:val="AODefHead"/>
        <w:ind w:left="426"/>
        <w:rPr>
          <w:sz w:val="24"/>
          <w:rPrChange w:id="33" w:author="Autor">
            <w:rPr/>
          </w:rPrChange>
        </w:rPr>
      </w:pPr>
      <w:r w:rsidRPr="00773ECD">
        <w:rPr>
          <w:b/>
          <w:sz w:val="24"/>
          <w:rPrChange w:id="34" w:author="Autor">
            <w:rPr>
              <w:b/>
            </w:rPr>
          </w:rPrChange>
        </w:rPr>
        <w:t>Kontrolovaná osoba -</w:t>
      </w:r>
      <w:r w:rsidRPr="00773ECD">
        <w:rPr>
          <w:sz w:val="24"/>
          <w:rPrChange w:id="35" w:author="Autor">
            <w:rPr/>
          </w:rPrChange>
        </w:rPr>
        <w:t xml:space="preserve">  osoba u ktorej sa vykonáva kontrola overovaných skutočností podľa </w:t>
      </w:r>
      <w:del w:id="36" w:author="Autor">
        <w:r w:rsidRPr="00A31E2E">
          <w:delText>zákona</w:delText>
        </w:r>
      </w:del>
      <w:ins w:id="37" w:author="Autor">
        <w:r w:rsidR="00DE6F90" w:rsidRPr="002256AE">
          <w:rPr>
            <w:sz w:val="24"/>
            <w:szCs w:val="24"/>
          </w:rPr>
          <w:t>Z</w:t>
        </w:r>
        <w:r w:rsidRPr="002256AE">
          <w:rPr>
            <w:sz w:val="24"/>
            <w:szCs w:val="24"/>
          </w:rPr>
          <w:t>ákona</w:t>
        </w:r>
      </w:ins>
      <w:r w:rsidRPr="00773ECD">
        <w:rPr>
          <w:sz w:val="24"/>
          <w:rPrChange w:id="38" w:author="Autor">
            <w:rPr/>
          </w:rPrChange>
        </w:rPr>
        <w:t xml:space="preserve"> o príspevku </w:t>
      </w:r>
      <w:ins w:id="39" w:author="Autor">
        <w:r w:rsidR="00DE6F90" w:rsidRPr="002256AE">
          <w:rPr>
            <w:sz w:val="24"/>
            <w:szCs w:val="24"/>
          </w:rPr>
          <w:t xml:space="preserve">z </w:t>
        </w:r>
      </w:ins>
      <w:r w:rsidRPr="00773ECD">
        <w:rPr>
          <w:sz w:val="24"/>
          <w:rPrChange w:id="40" w:author="Autor">
            <w:rPr/>
          </w:rPrChange>
        </w:rPr>
        <w:t>EŠIF a finančná kontrola alebo audit podľa zákona o finančnej kontrole</w:t>
      </w:r>
      <w:ins w:id="41" w:author="Auto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ins>
      <w:r w:rsidRPr="00773ECD">
        <w:rPr>
          <w:sz w:val="24"/>
          <w:rPrChange w:id="42" w:author="Autor">
            <w:rPr/>
          </w:rPrChange>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ins w:id="43" w:author="Autor">
        <w:r w:rsidR="00DD2508" w:rsidRPr="005C0A29">
          <w:rPr>
            <w:bCs/>
          </w:rPr>
          <w:t xml:space="preserve">plnenie, resp. </w:t>
        </w:r>
      </w:ins>
      <w:r w:rsidRPr="005C0A29">
        <w:rPr>
          <w:bCs/>
        </w:rPr>
        <w:t xml:space="preserve">udržanie v rámci </w:t>
      </w:r>
      <w:ins w:id="44" w:author="Autor">
        <w:r w:rsidR="00DD2508" w:rsidRPr="005C0A29">
          <w:rPr>
            <w:bCs/>
          </w:rPr>
          <w:t xml:space="preserve">Obdobia </w:t>
        </w:r>
      </w:ins>
      <w:r w:rsidRPr="005C0A29">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ins w:id="45" w:author="Autor">
        <w:r w:rsidR="00DD2508">
          <w:rPr>
            <w:bCs/>
          </w:rPr>
          <w:t xml:space="preserve"> </w:t>
        </w:r>
        <w:r w:rsidR="005C0A29">
          <w:rPr>
            <w:bCs/>
          </w:rPr>
          <w:t>pri splnení podmienok podľa článku 6 ods. 5 VP</w:t>
        </w:r>
      </w:ins>
      <w:r w:rsidRPr="002256AE">
        <w:rPr>
          <w:bCs/>
        </w:rPr>
        <w:t>;</w:t>
      </w:r>
    </w:p>
    <w:p w14:paraId="7EA437AE" w14:textId="77777777"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Pr="005C0A29">
        <w:rPr>
          <w:bCs/>
        </w:rPr>
        <w:t>6 VP</w:t>
      </w:r>
      <w:r w:rsidRPr="002256AE">
        <w:rPr>
          <w:bCs/>
        </w:rPr>
        <w:t>;</w:t>
      </w:r>
    </w:p>
    <w:p w14:paraId="7051B8C3" w14:textId="77777777" w:rsidR="00EE0DF4" w:rsidRDefault="00083609">
      <w:pPr>
        <w:spacing w:before="120" w:after="120"/>
        <w:ind w:left="426"/>
        <w:jc w:val="both"/>
        <w:rPr>
          <w:del w:id="46" w:author="Autor"/>
          <w:bCs/>
        </w:rPr>
      </w:pPr>
      <w:commentRangeStart w:id="47"/>
      <w:r w:rsidRPr="002256AE">
        <w:rPr>
          <w:b/>
          <w:bCs/>
        </w:rPr>
        <w:t>Miera finančnej medzery</w:t>
      </w:r>
      <w:r w:rsidRPr="002256AE">
        <w:rPr>
          <w:bCs/>
        </w:rPr>
        <w:t xml:space="preserve"> - predstavuje podiel Finančnej medzery na diskontovaných investičných výdavkoch;</w:t>
      </w:r>
      <w:commentRangeEnd w:id="47"/>
      <w:r w:rsidRPr="002256AE">
        <w:rPr>
          <w:rStyle w:val="Odkaznakomentr"/>
          <w:sz w:val="24"/>
          <w:lang w:val="x-none" w:eastAsia="x-none"/>
        </w:rPr>
        <w:commentReference w:id="47"/>
      </w:r>
    </w:p>
    <w:p w14:paraId="7A180556" w14:textId="148F45D2" w:rsidR="00EE0DF4" w:rsidRPr="002256AE" w:rsidRDefault="00083609">
      <w:pPr>
        <w:pStyle w:val="Zkladntext2"/>
        <w:widowControl w:val="0"/>
        <w:tabs>
          <w:tab w:val="left" w:pos="360"/>
        </w:tabs>
        <w:spacing w:before="120" w:line="240" w:lineRule="auto"/>
        <w:ind w:left="426"/>
        <w:jc w:val="both"/>
      </w:pPr>
      <w:r w:rsidRPr="002256AE">
        <w:rPr>
          <w:b/>
        </w:rPr>
        <w:t>Monitorovací výbor</w:t>
      </w:r>
      <w:r w:rsidRPr="002256AE">
        <w:t xml:space="preserve"> – orgán zriadený riadiacim orgánom pre program v súlade s článkom 47 a nasledujúcich všeobecného nariadenia, ktorý skúma všetky otázky ovplyvňujúce výkonnosť programu vrátane záverov z preskúmania výkonnosti</w:t>
      </w:r>
      <w:del w:id="48" w:author="Autor">
        <w:r>
          <w:delText xml:space="preserve">, </w:delText>
        </w:r>
      </w:del>
      <w:ins w:id="49" w:author="Autor">
        <w:r w:rsidRPr="002256AE">
          <w:t xml:space="preserve">. Monitorovací výbor </w:t>
        </w:r>
      </w:ins>
      <w:r w:rsidR="00396101" w:rsidRPr="002256AE">
        <w:t>poskytuje konzultácie</w:t>
      </w:r>
      <w:del w:id="50" w:author="Autor">
        <w:r>
          <w:delText xml:space="preserve">. Monitorovací výbor </w:delText>
        </w:r>
      </w:del>
      <w:ins w:id="51" w:author="Autor">
        <w:r w:rsidR="00396101" w:rsidRPr="002256AE">
          <w:t xml:space="preserve">, </w:t>
        </w:r>
      </w:ins>
      <w:r w:rsidRPr="002256AE">
        <w:t xml:space="preserve">skúma a schvaľuje všetky návrhy riadiaceho </w:t>
      </w:r>
      <w:r w:rsidRPr="002256AE">
        <w:lastRenderedPageBreak/>
        <w:t xml:space="preserve">orgánu </w:t>
      </w:r>
      <w:del w:id="52" w:author="Autor">
        <w:r>
          <w:delText xml:space="preserve">           </w:delText>
        </w:r>
      </w:del>
      <w:r w:rsidRPr="002256AE">
        <w:t>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577651E5"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w:t>
      </w:r>
      <w:del w:id="53" w:author="Autor">
        <w:r>
          <w:delText xml:space="preserve">                   </w:delText>
        </w:r>
      </w:del>
      <w:r w:rsidRPr="002256AE">
        <w:t>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t xml:space="preserve">Nariadenia k jednotlivým EŠIF </w:t>
      </w:r>
      <w:r w:rsidRPr="002256AE">
        <w:t>– zahŕňajú pre účely týchto VP nariadenie 1300, nariadenie 1301, nariadenie 1302, nariadenie 1304 a nariadenie 508;</w:t>
      </w:r>
    </w:p>
    <w:p w14:paraId="4D78FB60" w14:textId="71309867" w:rsidR="00EE0DF4" w:rsidRPr="000748DF" w:rsidRDefault="00083609">
      <w:pPr>
        <w:pStyle w:val="AODefPara"/>
        <w:numPr>
          <w:ilvl w:val="0"/>
          <w:numId w:val="0"/>
        </w:numPr>
        <w:spacing w:before="120" w:after="120" w:line="240" w:lineRule="auto"/>
        <w:ind w:left="426"/>
        <w:rPr>
          <w:rStyle w:val="Siln"/>
          <w:b w:val="0"/>
          <w:bCs/>
          <w:sz w:val="24"/>
          <w:szCs w:val="24"/>
        </w:rPr>
      </w:pPr>
      <w:r w:rsidRPr="002256AE">
        <w:rPr>
          <w:b/>
          <w:sz w:val="24"/>
          <w:szCs w:val="24"/>
        </w:rPr>
        <w:t xml:space="preserve">Nariadenie 966/2012 – </w:t>
      </w:r>
      <w:r w:rsidRPr="002256AE">
        <w:rPr>
          <w:rStyle w:val="Siln"/>
          <w:b w:val="0"/>
          <w:bCs/>
          <w:sz w:val="24"/>
          <w:szCs w:val="24"/>
        </w:rPr>
        <w:t>Nariadenie Európskeho parlamentu a Rady (EÚ, Euratom) č. 966/2012 z  25. októbra 2012, o rozpočtových pravidlách, ktoré sa vzťahujú</w:t>
      </w:r>
      <w:del w:id="54" w:author="Autor">
        <w:r>
          <w:rPr>
            <w:rStyle w:val="Siln"/>
            <w:b w:val="0"/>
            <w:bCs/>
            <w:sz w:val="24"/>
            <w:szCs w:val="24"/>
          </w:rPr>
          <w:delText xml:space="preserve">                     </w:delText>
        </w:r>
      </w:del>
      <w:r w:rsidRPr="002256AE">
        <w:rPr>
          <w:rStyle w:val="Siln"/>
          <w:b w:val="0"/>
          <w:bCs/>
          <w:sz w:val="24"/>
          <w:szCs w:val="24"/>
        </w:rPr>
        <w:t xml:space="preserve"> na všeobecný rozpočet Únie, a zrušení nariadenia Rady (ES, Euratom) č. 1605/2002; </w:t>
      </w:r>
    </w:p>
    <w:p w14:paraId="355067BE" w14:textId="70539BEE"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 xml:space="preserve">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w:t>
      </w:r>
      <w:del w:id="55" w:author="Autor">
        <w:r>
          <w:rPr>
            <w:sz w:val="24"/>
            <w:szCs w:val="24"/>
          </w:rPr>
          <w:delText xml:space="preserve"> a zákonom o rozpočtových pravidlách);</w:delText>
        </w:r>
      </w:del>
      <w:ins w:id="56" w:author="Autor">
        <w:r w:rsidRPr="002256AE">
          <w:rPr>
            <w:sz w:val="24"/>
            <w:szCs w:val="24"/>
          </w:rPr>
          <w:t>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ins>
    </w:p>
    <w:p w14:paraId="68A8C401" w14:textId="5291E4AF"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w:t>
      </w:r>
      <w:del w:id="57" w:author="Autor">
        <w:r>
          <w:delText xml:space="preserve">        </w:delText>
        </w:r>
      </w:del>
      <w:ins w:id="58" w:author="Autor">
        <w:r w:rsidR="000D7491" w:rsidRPr="002256AE">
          <w:t>najmä</w:t>
        </w:r>
      </w:ins>
      <w:r w:rsidR="000D7491" w:rsidRPr="002256AE">
        <w:t xml:space="preserve"> </w:t>
      </w:r>
      <w:r w:rsidRPr="002256AE">
        <w:t xml:space="preserve">o výdavky, ktoré nespĺňajú podmienky oprávnenosti výdavkov uvedené v týchto VP alebo v nariadeniach k jednotlivým EŠIF alebo v písomnom Vyzvaní, alebo sú v rozpore </w:t>
      </w:r>
      <w:r w:rsidRPr="002256AE">
        <w:lastRenderedPageBreak/>
        <w:t>s</w:t>
      </w:r>
      <w:r w:rsidR="000D7491" w:rsidRPr="002256AE">
        <w:t> </w:t>
      </w:r>
      <w:ins w:id="59" w:author="Autor">
        <w:r w:rsidR="000D7491" w:rsidRPr="002256AE">
          <w:t xml:space="preserve">VP, s podmienkami príslušného Vyzvania, s </w:t>
        </w:r>
      </w:ins>
      <w:r w:rsidRPr="002256AE">
        <w:t>právnymi predpismi SR a právnymi aktmi EÚ;</w:t>
      </w:r>
    </w:p>
    <w:p w14:paraId="209F8E34" w14:textId="10009D0A" w:rsidR="00627166" w:rsidRPr="002256AE" w:rsidRDefault="00083609" w:rsidP="00627166">
      <w:pPr>
        <w:pStyle w:val="AODefHead"/>
        <w:spacing w:before="120" w:after="120" w:line="240" w:lineRule="auto"/>
        <w:ind w:left="426"/>
        <w:rP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w:t>
      </w:r>
      <w:del w:id="60" w:author="Autor">
        <w:r>
          <w:rPr>
            <w:sz w:val="24"/>
            <w:szCs w:val="24"/>
          </w:rPr>
          <w:delText>Únie</w:delText>
        </w:r>
      </w:del>
      <w:ins w:id="61" w:author="Autor">
        <w:r w:rsidR="00627166" w:rsidRPr="002256AE">
          <w:rPr>
            <w:sz w:val="24"/>
            <w:szCs w:val="24"/>
          </w:rPr>
          <w:t>Európskej</w:t>
        </w:r>
        <w:r w:rsidRPr="002256AE">
          <w:rPr>
            <w:sz w:val="24"/>
            <w:szCs w:val="24"/>
          </w:rPr>
          <w:t xml:space="preserve"> </w:t>
        </w:r>
        <w:r w:rsidR="00627166" w:rsidRPr="002256AE">
          <w:rPr>
            <w:sz w:val="24"/>
            <w:szCs w:val="24"/>
          </w:rPr>
          <w:t>ú</w:t>
        </w:r>
        <w:r w:rsidRPr="002256AE">
          <w:rPr>
            <w:sz w:val="24"/>
            <w:szCs w:val="24"/>
          </w:rPr>
          <w:t>nie</w:t>
        </w:r>
      </w:ins>
      <w:r w:rsidRPr="002256AE">
        <w:rPr>
          <w:sz w:val="24"/>
          <w:szCs w:val="24"/>
        </w:rPr>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del w:id="62" w:author="Autor">
        <w:r>
          <w:rPr>
            <w:sz w:val="24"/>
            <w:szCs w:val="24"/>
          </w:rPr>
          <w:delText>môže byť</w:delText>
        </w:r>
      </w:del>
      <w:ins w:id="63" w:author="Autor">
        <w:r w:rsidR="00627166" w:rsidRPr="002256AE">
          <w:rPr>
            <w:sz w:val="24"/>
            <w:szCs w:val="24"/>
          </w:rPr>
          <w:t xml:space="preserve">by bol </w:t>
        </w:r>
      </w:ins>
      <w:r w:rsidRPr="002256AE">
        <w:rPr>
          <w:sz w:val="24"/>
          <w:szCs w:val="24"/>
        </w:rPr>
        <w:t xml:space="preserve"> negatívny dopad na rozpočet</w:t>
      </w:r>
      <w:r w:rsidR="00627166" w:rsidRPr="002256AE">
        <w:rPr>
          <w:sz w:val="24"/>
          <w:szCs w:val="24"/>
        </w:rPr>
        <w:t xml:space="preserve"> </w:t>
      </w:r>
      <w:del w:id="64" w:author="Autor">
        <w:r>
          <w:rPr>
            <w:sz w:val="24"/>
            <w:szCs w:val="24"/>
          </w:rPr>
          <w:delText>Únie</w:delText>
        </w:r>
      </w:del>
      <w:ins w:id="65" w:author="Autor">
        <w:r w:rsidR="00627166" w:rsidRPr="002256AE">
          <w:rPr>
            <w:sz w:val="24"/>
            <w:szCs w:val="24"/>
          </w:rPr>
          <w:t>Európskej</w:t>
        </w:r>
        <w:r w:rsidRPr="002256AE">
          <w:rPr>
            <w:sz w:val="24"/>
            <w:szCs w:val="24"/>
          </w:rPr>
          <w:t xml:space="preserve"> </w:t>
        </w:r>
        <w:r w:rsidR="00627166" w:rsidRPr="002256AE">
          <w:rPr>
            <w:sz w:val="24"/>
            <w:szCs w:val="24"/>
          </w:rPr>
          <w:t>ú</w:t>
        </w:r>
        <w:r w:rsidRPr="002256AE">
          <w:rPr>
            <w:sz w:val="24"/>
            <w:szCs w:val="24"/>
          </w:rPr>
          <w:t>nie</w:t>
        </w:r>
      </w:ins>
      <w:r w:rsidRPr="002256AE">
        <w:rPr>
          <w:sz w:val="24"/>
          <w:szCs w:val="24"/>
        </w:rPr>
        <w:t xml:space="preserve"> zaťažením všeobecného rozpočtu Neoprávneným výdavkom</w:t>
      </w:r>
      <w:ins w:id="66" w:author="Auto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ins>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Občiansky zákonník </w:t>
      </w:r>
      <w:r w:rsidRPr="002256AE">
        <w:rPr>
          <w:sz w:val="24"/>
          <w:szCs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342C98F4" w:rsidR="00EE0DF4" w:rsidRPr="002256AE" w:rsidRDefault="00083609">
      <w:pPr>
        <w:spacing w:before="120" w:after="120"/>
        <w:ind w:left="426"/>
        <w:jc w:val="both"/>
        <w:rPr>
          <w:b/>
          <w:bCs/>
        </w:rPr>
      </w:pPr>
      <w:r w:rsidRPr="002256AE">
        <w:rPr>
          <w:b/>
          <w:bCs/>
        </w:rPr>
        <w:t xml:space="preserve">Oprávnené výdavky - </w:t>
      </w:r>
      <w:r w:rsidRPr="002256AE">
        <w:t xml:space="preserve">výdavky, ktoré skutočne vznikli a boli uhradené Prijímateľom pri </w:t>
      </w:r>
      <w:del w:id="67" w:author="Autor">
        <w:r>
          <w:delText>Realizácii</w:delText>
        </w:r>
      </w:del>
      <w:ins w:id="68" w:author="Autor">
        <w:r w:rsidRPr="002256AE">
          <w:t>v</w:t>
        </w:r>
        <w:r w:rsidR="002E31F3" w:rsidRPr="002256AE">
          <w:t> </w:t>
        </w:r>
        <w:r w:rsidRPr="002256AE">
          <w:t>súvislosti</w:t>
        </w:r>
        <w:r w:rsidR="002E31F3" w:rsidRPr="002256AE">
          <w:t xml:space="preserve"> s</w:t>
        </w:r>
        <w:r w:rsidRPr="002256AE">
          <w:t xml:space="preserve"> </w:t>
        </w:r>
        <w:r w:rsidR="002E31F3" w:rsidRPr="002256AE">
          <w:t>Realizáciou</w:t>
        </w:r>
      </w:ins>
      <w:r w:rsidR="002E31F3" w:rsidRPr="002256AE">
        <w:t xml:space="preserve"> aktivít</w:t>
      </w:r>
      <w:r w:rsidRPr="002256AE">
        <w:t xml:space="preserve"> Projekt</w:t>
      </w:r>
      <w:r w:rsidR="002E31F3" w:rsidRPr="002256AE">
        <w:t>u</w:t>
      </w:r>
      <w:del w:id="69" w:author="Autor">
        <w:r>
          <w:delText xml:space="preserve"> v súvislosti s Projektom</w:delText>
        </w:r>
      </w:del>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ins w:id="70" w:author="Autor">
        <w:r w:rsidR="00991A94" w:rsidRPr="00991A94">
          <w:t xml:space="preserve">. </w:t>
        </w:r>
        <w:commentRangeStart w:id="71"/>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71"/>
        <w:r w:rsidR="00991A94" w:rsidRPr="00991A94">
          <w:rPr>
            <w:rStyle w:val="Odkaznakomentr"/>
            <w:rFonts w:eastAsia="Times New Roman"/>
            <w:lang w:val="x-none" w:eastAsia="x-none"/>
          </w:rPr>
          <w:commentReference w:id="71"/>
        </w:r>
      </w:ins>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ins w:id="72" w:author="Autor">
        <w:r w:rsidR="002E31F3" w:rsidRPr="002256AE">
          <w:rPr>
            <w:sz w:val="24"/>
            <w:szCs w:val="24"/>
          </w:rPr>
          <w:t>, okrem orgánu auditu určeného vládou</w:t>
        </w:r>
      </w:ins>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1C1FB6DE" w:rsidR="00EE0DF4" w:rsidRPr="002256AE" w:rsidRDefault="00083609">
      <w:pPr>
        <w:pStyle w:val="AODefPara"/>
        <w:spacing w:before="120" w:after="120" w:line="240" w:lineRule="auto"/>
        <w:ind w:left="426"/>
        <w:rPr>
          <w:sz w:val="24"/>
          <w:szCs w:val="24"/>
        </w:rPr>
      </w:pPr>
      <w:r w:rsidRPr="002256AE">
        <w:rPr>
          <w:b/>
          <w:sz w:val="24"/>
          <w:szCs w:val="24"/>
        </w:rPr>
        <w:t xml:space="preserve">Platba </w:t>
      </w:r>
      <w:r w:rsidRPr="002256AE">
        <w:rPr>
          <w:sz w:val="24"/>
          <w:szCs w:val="24"/>
        </w:rPr>
        <w:t>– finančný prevod</w:t>
      </w:r>
      <w:ins w:id="73" w:author="Autor">
        <w:r w:rsidRPr="002256AE">
          <w:rPr>
            <w:sz w:val="24"/>
            <w:szCs w:val="24"/>
          </w:rPr>
          <w:t xml:space="preserve"> </w:t>
        </w:r>
        <w:r w:rsidR="00627166" w:rsidRPr="002256AE">
          <w:rPr>
            <w:sz w:val="24"/>
            <w:szCs w:val="24"/>
          </w:rPr>
          <w:t>prostriedkov,</w:t>
        </w:r>
      </w:ins>
      <w:r w:rsidR="00627166" w:rsidRPr="002256AE">
        <w:rPr>
          <w:sz w:val="24"/>
          <w:szCs w:val="24"/>
        </w:rPr>
        <w:t xml:space="preserve"> </w:t>
      </w:r>
      <w:r w:rsidRPr="002256AE">
        <w:rPr>
          <w:sz w:val="24"/>
          <w:szCs w:val="24"/>
        </w:rPr>
        <w:t>príspevku alebo jeho časti;</w:t>
      </w:r>
    </w:p>
    <w:p w14:paraId="78A52275" w14:textId="77777777" w:rsidR="00EE0DF4" w:rsidRPr="002256AE" w:rsidRDefault="00083609">
      <w:pPr>
        <w:pStyle w:val="AODefHead"/>
        <w:spacing w:before="120" w:after="120" w:line="240" w:lineRule="auto"/>
        <w:ind w:left="426"/>
        <w:rPr>
          <w:sz w:val="24"/>
          <w:szCs w:val="24"/>
        </w:rPr>
      </w:pPr>
      <w:commentRangeStart w:id="74"/>
      <w:commentRangeStart w:id="75"/>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w:t>
      </w:r>
      <w:r w:rsidRPr="002256AE">
        <w:rPr>
          <w:sz w:val="24"/>
          <w:szCs w:val="24"/>
        </w:rPr>
        <w:lastRenderedPageBreak/>
        <w:t xml:space="preserve">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2DF4A182"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w:t>
      </w:r>
      <w:del w:id="76" w:author="Autor">
        <w:r>
          <w:rPr>
            <w:sz w:val="24"/>
            <w:szCs w:val="24"/>
          </w:rPr>
          <w:delText xml:space="preserve">             </w:delText>
        </w:r>
      </w:del>
      <w:r w:rsidRPr="002256AE">
        <w:rPr>
          <w:sz w:val="24"/>
          <w:szCs w:val="24"/>
        </w:rPr>
        <w:t xml:space="preserve">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74"/>
    <w:commentRangeEnd w:id="75"/>
    <w:p w14:paraId="5A35BF2F" w14:textId="1CE4D30B" w:rsidR="00EE0DF4" w:rsidRPr="002256AE" w:rsidRDefault="00083609">
      <w:pPr>
        <w:spacing w:before="120" w:after="120"/>
        <w:ind w:left="426"/>
        <w:jc w:val="both"/>
      </w:pPr>
      <w:r>
        <w:rPr>
          <w:rStyle w:val="Odkaznakomentr"/>
          <w:sz w:val="24"/>
        </w:rPr>
        <w:commentReference w:id="75"/>
      </w:r>
      <w:r w:rsidRPr="002256AE">
        <w:rPr>
          <w:rStyle w:val="Odkaznakomentr"/>
          <w:sz w:val="24"/>
        </w:rPr>
        <w:commentReference w:id="74"/>
      </w:r>
      <w:commentRangeStart w:id="77"/>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78"/>
      <w:r w:rsidRPr="002256AE">
        <w:rPr>
          <w:bCs/>
        </w:rPr>
        <w:t>10</w:t>
      </w:r>
      <w:commentRangeEnd w:id="78"/>
      <w:r w:rsidRPr="002256AE">
        <w:rPr>
          <w:rStyle w:val="Odkaznakomentr"/>
          <w:sz w:val="24"/>
        </w:rPr>
        <w:commentReference w:id="78"/>
      </w:r>
      <w:r w:rsidRPr="002256AE">
        <w:rPr>
          <w:bCs/>
        </w:rPr>
        <w:t>% a viac oproti plánovanej hodnote Miery finančnej medzery;</w:t>
      </w:r>
      <w:commentRangeEnd w:id="77"/>
      <w:r w:rsidRPr="002256AE">
        <w:rPr>
          <w:rStyle w:val="Odkaznakomentr"/>
          <w:sz w:val="24"/>
          <w:lang w:val="x-none" w:eastAsia="x-none"/>
        </w:rPr>
        <w:commentReference w:id="77"/>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t>Právne predpisy alebo právne akty EÚ</w:t>
      </w:r>
      <w:r w:rsidRPr="002256AE">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77777777" w:rsidR="008E04DE" w:rsidRPr="002256AE" w:rsidRDefault="008E04DE" w:rsidP="008E04DE">
      <w:pPr>
        <w:spacing w:before="120" w:after="120"/>
        <w:ind w:left="426"/>
        <w:jc w:val="both"/>
        <w:rPr>
          <w:ins w:id="79" w:author="Autor"/>
        </w:rPr>
      </w:pPr>
      <w:ins w:id="80" w:author="Autor">
        <w:r>
          <w:rPr>
            <w:b/>
          </w:rPr>
          <w:t xml:space="preserve">Prebiehajúce skúmanie – </w:t>
        </w:r>
        <w: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ins>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2256AE" w:rsidRDefault="00083609">
      <w:pPr>
        <w:spacing w:before="120" w:after="120"/>
        <w:ind w:left="426"/>
        <w:jc w:val="both"/>
      </w:pPr>
      <w:r w:rsidRPr="002256AE">
        <w:rPr>
          <w:b/>
        </w:rPr>
        <w:lastRenderedPageBreak/>
        <w:t>Predmet Projektu</w:t>
      </w:r>
      <w:r w:rsidRPr="002256AE">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2256AE" w:rsidRDefault="00083609">
      <w:pPr>
        <w:pStyle w:val="Default"/>
        <w:spacing w:before="120" w:after="120"/>
        <w:ind w:left="426"/>
        <w:jc w:val="both"/>
        <w:rP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1DD669CD" w:rsidR="00EE0DF4" w:rsidRPr="002256AE" w:rsidRDefault="00083609">
      <w:pPr>
        <w:pStyle w:val="AODefPara"/>
        <w:numPr>
          <w:ilvl w:val="0"/>
          <w:numId w:val="0"/>
        </w:numPr>
        <w:spacing w:before="120" w:after="120" w:line="240" w:lineRule="auto"/>
        <w:ind w:left="426"/>
        <w:rPr>
          <w:bCs/>
          <w:sz w:val="24"/>
          <w:szCs w:val="24"/>
        </w:rPr>
      </w:pPr>
      <w:commentRangeStart w:id="81"/>
      <w:r w:rsidRPr="002256AE">
        <w:rPr>
          <w:rFonts w:eastAsia="Times New Roman"/>
          <w:b/>
          <w:bCs/>
          <w:sz w:val="24"/>
          <w:szCs w:val="24"/>
        </w:rPr>
        <w:t xml:space="preserve">Projekt generujúci </w:t>
      </w:r>
      <w:del w:id="82" w:author="Autor">
        <w:r>
          <w:rPr>
            <w:rFonts w:eastAsia="Times New Roman"/>
            <w:b/>
            <w:bCs/>
            <w:sz w:val="24"/>
            <w:szCs w:val="24"/>
          </w:rPr>
          <w:delText>príjmy</w:delText>
        </w:r>
      </w:del>
      <w:ins w:id="83" w:author="Autor">
        <w:r w:rsidRPr="002256AE">
          <w:rPr>
            <w:rFonts w:eastAsia="Times New Roman"/>
            <w:b/>
            <w:bCs/>
            <w:sz w:val="24"/>
            <w:szCs w:val="24"/>
          </w:rPr>
          <w:t>príj</w:t>
        </w:r>
        <w:r w:rsidR="002E5BEB" w:rsidRPr="002256AE">
          <w:rPr>
            <w:rFonts w:eastAsia="Times New Roman"/>
            <w:b/>
            <w:bCs/>
            <w:sz w:val="24"/>
            <w:szCs w:val="24"/>
          </w:rPr>
          <w:t>em</w:t>
        </w:r>
      </w:ins>
      <w:r w:rsidRPr="002256AE">
        <w:rPr>
          <w:rFonts w:eastAsia="Times New Roman"/>
          <w:b/>
          <w:bCs/>
          <w:sz w:val="24"/>
          <w:szCs w:val="24"/>
        </w:rPr>
        <w:t xml:space="preserve"> </w:t>
      </w:r>
      <w:commentRangeEnd w:id="81"/>
      <w:r w:rsidRPr="002256AE">
        <w:rPr>
          <w:rStyle w:val="Odkaznakomentr"/>
          <w:sz w:val="24"/>
          <w:szCs w:val="24"/>
          <w:lang w:val="x-none" w:eastAsia="x-none"/>
        </w:rPr>
        <w:commentReference w:id="81"/>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2B931452"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čl. 61 ods. 3 Nariadenia Rady 1303/2013.  V takom prípade p</w:t>
      </w:r>
      <w:r w:rsidRPr="002256AE">
        <w:t xml:space="preserve">rojekty </w:t>
      </w:r>
      <w:r w:rsidRPr="002256AE">
        <w:rPr>
          <w:b/>
        </w:rPr>
        <w:t>majú</w:t>
      </w:r>
      <w:r w:rsidRPr="002256AE">
        <w:t xml:space="preserve"> spracovanú Finančnú analýzu</w:t>
      </w:r>
      <w:del w:id="84" w:author="Autor">
        <w:r>
          <w:delText xml:space="preserve">. Počas </w:delText>
        </w:r>
      </w:del>
      <w:ins w:id="85" w:author="Autor">
        <w:r w:rsidR="00342414" w:rsidRPr="002256AE">
          <w:t xml:space="preserve"> pre referenčné obdobie, ktorým je obdobie </w:t>
        </w:r>
      </w:ins>
      <w:r w:rsidR="00342414" w:rsidRPr="002256AE">
        <w:t xml:space="preserve">Realizácie </w:t>
      </w:r>
      <w:del w:id="86" w:author="Autor">
        <w:r>
          <w:delText>Projektu</w:delText>
        </w:r>
      </w:del>
      <w:ins w:id="87" w:author="Autor">
        <w:r w:rsidR="00342414" w:rsidRPr="002256AE">
          <w:t>projektu</w:t>
        </w:r>
      </w:ins>
      <w:r w:rsidR="00342414" w:rsidRPr="002256AE">
        <w:t xml:space="preserve"> ako aj </w:t>
      </w:r>
      <w:del w:id="88" w:author="Autor">
        <w:r>
          <w:delText>počas doby</w:delText>
        </w:r>
      </w:del>
      <w:ins w:id="89" w:author="Autor">
        <w:r w:rsidR="00342414" w:rsidRPr="002256AE">
          <w:t>obdobie</w:t>
        </w:r>
      </w:ins>
      <w:r w:rsidR="00342414" w:rsidRPr="002256AE">
        <w:t xml:space="preserve"> Udržateľnosti </w:t>
      </w:r>
      <w:del w:id="90" w:author="Autor">
        <w:r>
          <w:delText>sa</w:delText>
        </w:r>
      </w:del>
      <w:ins w:id="91" w:author="Autor">
        <w:r w:rsidR="00342414" w:rsidRPr="002256AE">
          <w:t>Projektu</w:t>
        </w:r>
        <w:r w:rsidRPr="002256AE">
          <w:t xml:space="preserve">. Počas </w:t>
        </w:r>
        <w:r w:rsidR="00342414" w:rsidRPr="002256AE">
          <w:t>referenčného obdobia sa v rámci monitorovacích správ</w:t>
        </w:r>
      </w:ins>
      <w:r w:rsidRPr="002256AE">
        <w:t xml:space="preserve"> sleduje, či nedochádza k zmenám v údajoch použitých pri výpočte Finančnej analýzy. </w:t>
      </w:r>
      <w:del w:id="92" w:author="Autor">
        <w:r>
          <w:delText xml:space="preserve">Podstatná zmena podmienok pre </w:delText>
        </w:r>
      </w:del>
      <w:ins w:id="93" w:author="Autor">
        <w:r w:rsidR="00342414" w:rsidRPr="002256AE">
          <w:t xml:space="preserve">Pre tieto </w:t>
        </w:r>
      </w:ins>
      <w:r w:rsidRPr="002256AE">
        <w:t>projekty generujúce príjem</w:t>
      </w:r>
      <w:r w:rsidR="00342414" w:rsidRPr="002256AE">
        <w:t xml:space="preserve"> </w:t>
      </w:r>
      <w:del w:id="94" w:author="Autor">
        <w:r>
          <w:delText>má za následok rekalkuláciu</w:delText>
        </w:r>
      </w:del>
      <w:ins w:id="95" w:author="Autor">
        <w:r w:rsidR="00342414" w:rsidRPr="002256AE">
          <w:t>Prijímateľ</w:t>
        </w:r>
        <w:r w:rsidRPr="002256AE">
          <w:t xml:space="preserve"> </w:t>
        </w:r>
        <w:r w:rsidR="00342414" w:rsidRPr="002256AE">
          <w:t>p</w:t>
        </w:r>
        <w:r w:rsidR="00183ADA" w:rsidRPr="002256AE">
          <w:t>r</w:t>
        </w:r>
        <w:r w:rsidR="00342414" w:rsidRPr="002256AE">
          <w:t xml:space="preserve">edkladá aktualizovanú Finančnú analýzu s rekalkuláciou </w:t>
        </w:r>
        <w:r w:rsidRPr="002256AE">
          <w:t>Finančnej medzery</w:t>
        </w:r>
        <w:r w:rsidR="00342414" w:rsidRPr="002256AE">
          <w:t xml:space="preserve"> spolu s Následnou monitorovacou správou s príznakom „záverečná“</w:t>
        </w:r>
        <w:r w:rsidRPr="002256AE">
          <w:t xml:space="preserve">. </w:t>
        </w:r>
        <w:r w:rsidR="00342414" w:rsidRPr="002256AE">
          <w:t>Rozdiel zistený z aktualizovanej</w:t>
        </w:r>
      </w:ins>
      <w:r w:rsidR="00342414" w:rsidRPr="002256AE">
        <w:t xml:space="preserve"> </w:t>
      </w:r>
      <w:r w:rsidR="001D0108" w:rsidRPr="002256AE">
        <w:t>F</w:t>
      </w:r>
      <w:r w:rsidR="00342414" w:rsidRPr="002256AE">
        <w:t>inančnej analýzy</w:t>
      </w:r>
      <w:del w:id="96" w:author="Autor">
        <w:r>
          <w:delText xml:space="preserve"> a Finančnej medzery. Takto vyčíslené rozdiely</w:delText>
        </w:r>
      </w:del>
      <w:r w:rsidRPr="002256AE">
        <w:t xml:space="preserve"> je Prijímateľ povinný vrátiť v súlade s postupmi uvedenými v článku 16 VP, alebo </w:t>
      </w:r>
    </w:p>
    <w:p w14:paraId="469661A9" w14:textId="3547EFBB"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čl. 61 ods. 6 všeobecného nariadenia. V takom prípade p</w:t>
      </w:r>
      <w:r w:rsidRPr="002256AE">
        <w:t xml:space="preserve">rojekty </w:t>
      </w:r>
      <w:r w:rsidRPr="002256AE">
        <w:rPr>
          <w:b/>
        </w:rPr>
        <w:t>nemajú</w:t>
      </w:r>
      <w:r w:rsidRPr="002256AE">
        <w:t xml:space="preserve"> spracovanú Finančnú analýzu</w:t>
      </w:r>
      <w:del w:id="97" w:author="Autor">
        <w:r>
          <w:delText>. Počas</w:delText>
        </w:r>
      </w:del>
      <w:ins w:id="98" w:author="Autor">
        <w:r w:rsidR="001D0108" w:rsidRPr="002256AE">
          <w:t xml:space="preserve">, avšak počas referenčného obdobia, ktorým je pre tieto Projekty generujúce príjmy obdobie </w:t>
        </w:r>
      </w:ins>
      <w:r w:rsidRPr="002256AE">
        <w:t xml:space="preserve"> Realizácie Projektu ako aj </w:t>
      </w:r>
      <w:del w:id="99" w:author="Autor">
        <w:r>
          <w:delText>počas</w:delText>
        </w:r>
      </w:del>
      <w:ins w:id="100" w:author="Autor">
        <w:r w:rsidR="001D0108" w:rsidRPr="002256AE">
          <w:t>obdobie</w:t>
        </w:r>
      </w:ins>
      <w:r w:rsidRPr="002256AE">
        <w:t xml:space="preserve"> 3 ročnej doby monitorovania po Finančnom ukončení Projektu</w:t>
      </w:r>
      <w:ins w:id="101" w:author="Autor">
        <w:r w:rsidR="001D0108" w:rsidRPr="002256AE">
          <w:t>,</w:t>
        </w:r>
      </w:ins>
      <w:r w:rsidRPr="002256AE">
        <w:t xml:space="preserve"> sa sleduje, aké Čisté príjmy projekt dosahuje. </w:t>
      </w:r>
      <w:del w:id="102" w:author="Autor">
        <w:r>
          <w:delText>Tieto Čisté príjmy</w:delText>
        </w:r>
      </w:del>
      <w:ins w:id="103" w:author="Autor">
        <w:r w:rsidR="001D0108" w:rsidRPr="002256AE">
          <w:t>Pre tieto Projekty generujúce príjem Prijímateľa vypracúva Finančnú analýzu s kalkuláciou Čistých príjmov, ktorú predkladá spolu s treťou Následnou monitorovacou správou. V prípade zistenia Čistých príjmov</w:t>
        </w:r>
      </w:ins>
      <w:r w:rsidR="001D0108" w:rsidRPr="002256AE">
        <w:t xml:space="preserve"> </w:t>
      </w:r>
      <w:r w:rsidRPr="002256AE">
        <w:t>je prijímateľ povinný vrátiť Poskytovateľovi</w:t>
      </w:r>
      <w:ins w:id="104" w:author="Autor">
        <w:r w:rsidR="001D0108" w:rsidRPr="002256AE">
          <w:t xml:space="preserve"> tieto</w:t>
        </w:r>
        <w:r w:rsidRPr="002256AE">
          <w:t xml:space="preserve"> </w:t>
        </w:r>
        <w:r w:rsidR="00EC1E39" w:rsidRPr="002256AE">
          <w:t>Čisté príjmy</w:t>
        </w:r>
      </w:ins>
      <w:r w:rsidR="00EC1E39" w:rsidRPr="002256AE">
        <w:t xml:space="preserve"> </w:t>
      </w:r>
      <w:r w:rsidRPr="002256AE">
        <w:t xml:space="preserve">podľa postupu uvedeného v článku 16 VP. Po uplynutí 3 ročnej doby monitorovania po Finančnom ukončení Projektu nie je dotknutá povinnosť Prijímateľa predkladať </w:t>
      </w:r>
      <w:ins w:id="105" w:author="Autor">
        <w:r w:rsidR="00EC1E39" w:rsidRPr="002256AE">
          <w:t xml:space="preserve">Následné </w:t>
        </w:r>
      </w:ins>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ins w:id="106" w:author="Autor"/>
          <w:sz w:val="24"/>
          <w:szCs w:val="24"/>
        </w:rPr>
      </w:pPr>
      <w:ins w:id="107" w:author="Auto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1 000 000 EUR, </w:t>
        </w:r>
        <w:r w:rsidR="00D278B9" w:rsidRPr="002256AE">
          <w:rPr>
            <w:sz w:val="24"/>
            <w:szCs w:val="24"/>
          </w:rPr>
          <w:t xml:space="preserve">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w:t>
        </w:r>
        <w:r w:rsidR="00D278B9" w:rsidRPr="002256AE">
          <w:rPr>
            <w:sz w:val="24"/>
            <w:szCs w:val="24"/>
          </w:rPr>
          <w:lastRenderedPageBreak/>
          <w:t>rovnako ako aj finančne vysporiadať, a to najneskôr pred schválením záverečnej Žiadosti o platbu.</w:t>
        </w:r>
      </w:ins>
    </w:p>
    <w:p w14:paraId="1852579A" w14:textId="159606E2" w:rsidR="00D278B9" w:rsidRPr="002256AE" w:rsidRDefault="002E5BEB" w:rsidP="00D278B9">
      <w:pPr>
        <w:pStyle w:val="AODefPara"/>
        <w:numPr>
          <w:ilvl w:val="0"/>
          <w:numId w:val="0"/>
        </w:numPr>
        <w:spacing w:before="120" w:line="264" w:lineRule="auto"/>
        <w:ind w:left="426"/>
        <w:rPr>
          <w:ins w:id="108" w:author="Autor"/>
          <w:sz w:val="24"/>
          <w:szCs w:val="24"/>
        </w:rPr>
      </w:pPr>
      <w:ins w:id="109" w:author="Auto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ins>
    </w:p>
    <w:p w14:paraId="5272E89D" w14:textId="23C4A609"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w:t>
      </w:r>
      <w:del w:id="110" w:author="Autor">
        <w:r>
          <w:rPr>
            <w:bCs/>
            <w:sz w:val="24"/>
            <w:szCs w:val="24"/>
          </w:rPr>
          <w:delText xml:space="preserve">                 </w:delText>
        </w:r>
      </w:del>
      <w:r w:rsidRPr="002256AE">
        <w:rPr>
          <w:bCs/>
          <w:sz w:val="24"/>
          <w:szCs w:val="24"/>
        </w:rPr>
        <w:t xml:space="preserve">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4A227D96"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11"/>
      <w:r w:rsidRPr="002256AE">
        <w:rPr>
          <w:sz w:val="24"/>
          <w:szCs w:val="24"/>
        </w:rPr>
        <w:t>......................</w:t>
      </w:r>
      <w:commentRangeEnd w:id="111"/>
      <w:r w:rsidRPr="002256AE">
        <w:rPr>
          <w:rStyle w:val="Odkaznakomentr"/>
          <w:sz w:val="24"/>
          <w:szCs w:val="24"/>
        </w:rPr>
        <w:commentReference w:id="111"/>
      </w:r>
      <w:r w:rsidRPr="002256AE">
        <w:rPr>
          <w:sz w:val="24"/>
          <w:szCs w:val="24"/>
        </w:rPr>
        <w:t xml:space="preserve">, do Ukončenia realizácie hlavných aktivít Projektu. Maximálna doba Realizácie hlavných aktivít Projektu </w:t>
      </w:r>
      <w:r w:rsidRPr="002256AE">
        <w:rPr>
          <w:bCs/>
          <w:sz w:val="24"/>
          <w:szCs w:val="24"/>
        </w:rPr>
        <w:t xml:space="preserve">zodpovedá </w:t>
      </w:r>
      <w:r w:rsidRPr="002256AE">
        <w:rPr>
          <w:sz w:val="24"/>
          <w:szCs w:val="24"/>
        </w:rPr>
        <w:t xml:space="preserve">oprávnenému obdobiu stanovenému vo </w:t>
      </w:r>
      <w:commentRangeStart w:id="112"/>
      <w:r w:rsidRPr="002256AE">
        <w:rPr>
          <w:sz w:val="24"/>
          <w:szCs w:val="24"/>
        </w:rPr>
        <w:t>Vyzvaní</w:t>
      </w:r>
      <w:commentRangeEnd w:id="112"/>
      <w:r w:rsidRPr="002256AE">
        <w:rPr>
          <w:rStyle w:val="Odkaznakomentr"/>
          <w:sz w:val="24"/>
          <w:szCs w:val="24"/>
        </w:rPr>
        <w:commentReference w:id="112"/>
      </w:r>
      <w:r w:rsidRPr="002256AE">
        <w:rPr>
          <w:sz w:val="24"/>
          <w:szCs w:val="24"/>
        </w:rPr>
        <w:t xml:space="preserve">, v dôsledku čoho nesmie byť dlhšia ako do 31.12.2023; predĺženie konečného termínu na Ukončenie realizácie hlavných aktivít Projektu uvedených v rámci prílohy č. 2 Predmet podpory, je možné na základe žiadosti o zmenu, v súlade s podmienkami uvedenými </w:t>
      </w:r>
      <w:del w:id="113" w:author="Autor">
        <w:r>
          <w:rPr>
            <w:sz w:val="24"/>
            <w:szCs w:val="24"/>
          </w:rPr>
          <w:delText>v článku 6</w:delText>
        </w:r>
      </w:del>
      <w:ins w:id="114" w:author="Autor">
        <w:r w:rsidRPr="002256AE">
          <w:rPr>
            <w:sz w:val="24"/>
            <w:szCs w:val="24"/>
          </w:rPr>
          <w:t>v</w:t>
        </w:r>
        <w:r w:rsidR="00112682" w:rsidRPr="002256AE">
          <w:rPr>
            <w:sz w:val="24"/>
            <w:szCs w:val="24"/>
          </w:rPr>
          <w:t>o výroku</w:t>
        </w:r>
        <w:r w:rsidR="008E7A90">
          <w:rPr>
            <w:sz w:val="24"/>
            <w:szCs w:val="24"/>
          </w:rPr>
          <w:t xml:space="preserve"> </w:t>
        </w:r>
        <w:r w:rsidR="00112682" w:rsidRPr="002256AE">
          <w:rPr>
            <w:sz w:val="24"/>
            <w:szCs w:val="24"/>
          </w:rPr>
          <w:t>5</w:t>
        </w:r>
      </w:ins>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2838C6EC"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ins w:id="115" w:author="Autor">
        <w:r w:rsidR="00112682" w:rsidRPr="002256AE">
          <w:rPr>
            <w:sz w:val="24"/>
            <w:szCs w:val="24"/>
          </w:rPr>
          <w:t xml:space="preserve"> štátnej správy</w:t>
        </w:r>
      </w:ins>
      <w:r w:rsidRPr="002256AE">
        <w:rPr>
          <w:sz w:val="24"/>
          <w:szCs w:val="24"/>
        </w:rPr>
        <w:t xml:space="preserve">, ktorý je určený </w:t>
      </w:r>
      <w:ins w:id="116" w:author="Autor">
        <w:r w:rsidR="00F61C24">
          <w:rPr>
            <w:sz w:val="24"/>
            <w:szCs w:val="24"/>
          </w:rPr>
          <w:t xml:space="preserve">vládou Slovenskej republiky </w:t>
        </w:r>
      </w:ins>
      <w:r w:rsidRPr="002256AE">
        <w:rPr>
          <w:sz w:val="24"/>
          <w:szCs w:val="24"/>
        </w:rPr>
        <w:t>na realizáciu</w:t>
      </w:r>
      <w:r w:rsidR="00112682" w:rsidRPr="002256AE">
        <w:rPr>
          <w:sz w:val="24"/>
          <w:szCs w:val="24"/>
        </w:rPr>
        <w:t xml:space="preserve"> </w:t>
      </w:r>
      <w:ins w:id="117" w:author="Autor">
        <w:r w:rsidR="00112682" w:rsidRPr="002256AE">
          <w:rPr>
            <w:sz w:val="24"/>
            <w:szCs w:val="24"/>
          </w:rPr>
          <w:t>operačného</w:t>
        </w:r>
        <w:r w:rsidRPr="002256AE">
          <w:rPr>
            <w:sz w:val="24"/>
            <w:szCs w:val="24"/>
          </w:rPr>
          <w:t xml:space="preserve"> </w:t>
        </w:r>
      </w:ins>
      <w:r w:rsidRPr="002256AE">
        <w:rPr>
          <w:sz w:val="24"/>
          <w:szCs w:val="24"/>
        </w:rPr>
        <w:t>programu a zodpovedá za riadenie</w:t>
      </w:r>
      <w:ins w:id="118" w:author="Autor">
        <w:r w:rsidR="00B16E6B" w:rsidRPr="002256AE">
          <w:rPr>
            <w:sz w:val="24"/>
            <w:szCs w:val="24"/>
          </w:rPr>
          <w:t xml:space="preserve"> operačné</w:t>
        </w:r>
        <w:r w:rsidR="00112682" w:rsidRPr="002256AE">
          <w:rPr>
            <w:sz w:val="24"/>
            <w:szCs w:val="24"/>
          </w:rPr>
          <w:t>ho</w:t>
        </w:r>
      </w:ins>
      <w:r w:rsidRPr="002256AE">
        <w:rPr>
          <w:sz w:val="24"/>
          <w:szCs w:val="24"/>
        </w:rPr>
        <w:t xml:space="preserve"> programu v súlade so zásadou riadneho finančného hospodárenia podľa článku 125 všeobecného nariadenia</w:t>
      </w:r>
      <w:del w:id="119" w:author="Autor">
        <w:r>
          <w:rPr>
            <w:sz w:val="24"/>
            <w:szCs w:val="24"/>
          </w:rPr>
          <w:delText>;</w:delText>
        </w:r>
      </w:del>
      <w:ins w:id="120" w:author="Auto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ins>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226A7037" w:rsidR="00EE0DF4" w:rsidRPr="005B6605" w:rsidRDefault="00083609">
      <w:pPr>
        <w:pStyle w:val="AODefHead"/>
        <w:spacing w:before="120" w:after="120" w:line="240" w:lineRule="auto"/>
        <w:ind w:left="426"/>
        <w:rPr>
          <w:sz w:val="24"/>
          <w:szCs w:val="24"/>
        </w:rPr>
      </w:pPr>
      <w:r w:rsidRPr="009A35A1">
        <w:rPr>
          <w:b/>
          <w:bCs/>
          <w:sz w:val="24"/>
          <w:szCs w:val="24"/>
        </w:rPr>
        <w:t xml:space="preserve">Schémy štátnej pomoci a schémy pomoci </w:t>
      </w:r>
      <w:r w:rsidRPr="00D54E2A">
        <w:rPr>
          <w:b/>
          <w:sz w:val="24"/>
          <w:szCs w:val="24"/>
        </w:rPr>
        <w:t>"</w:t>
      </w:r>
      <w:r w:rsidRPr="00D54E2A">
        <w:rPr>
          <w:b/>
          <w:bCs/>
          <w:sz w:val="24"/>
          <w:szCs w:val="24"/>
        </w:rPr>
        <w:t>de minimis</w:t>
      </w:r>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ins w:id="121" w:author="Autor">
        <w:r w:rsidR="009A35A1" w:rsidRPr="00360B63">
          <w:rPr>
            <w:color w:val="494949"/>
            <w:sz w:val="24"/>
            <w:szCs w:val="24"/>
          </w:rPr>
          <w:t xml:space="preserve">záväzné </w:t>
        </w:r>
      </w:ins>
      <w:r w:rsidR="009A35A1" w:rsidRPr="00773ECD">
        <w:rPr>
          <w:color w:val="494949"/>
          <w:sz w:val="24"/>
          <w:rPrChange w:id="122" w:author="Autor">
            <w:rPr>
              <w:sz w:val="24"/>
            </w:rPr>
          </w:rPrChange>
        </w:rPr>
        <w:t xml:space="preserve">dokumenty, ktoré </w:t>
      </w:r>
      <w:del w:id="123" w:author="Autor">
        <w:r>
          <w:rPr>
            <w:sz w:val="24"/>
            <w:szCs w:val="24"/>
          </w:rPr>
          <w:delText>presne stanovujú pravidlá a podmienky, na ktorých základe môžu poskytovatelia</w:delText>
        </w:r>
      </w:del>
      <w:ins w:id="124" w:author="Autor">
        <w:r w:rsidR="009A35A1" w:rsidRPr="00360B63">
          <w:rPr>
            <w:color w:val="494949"/>
            <w:sz w:val="24"/>
            <w:szCs w:val="24"/>
          </w:rPr>
          <w:t>komplexne upravujú poskytovanie</w:t>
        </w:r>
      </w:ins>
      <w:r w:rsidR="009A35A1" w:rsidRPr="00773ECD">
        <w:rPr>
          <w:color w:val="494949"/>
          <w:sz w:val="24"/>
          <w:rPrChange w:id="125" w:author="Autor">
            <w:rPr>
              <w:sz w:val="24"/>
            </w:rPr>
          </w:rPrChange>
        </w:rPr>
        <w:t xml:space="preserve"> pomoci </w:t>
      </w:r>
      <w:del w:id="126" w:author="Autor">
        <w:r>
          <w:rPr>
            <w:sz w:val="24"/>
            <w:szCs w:val="24"/>
          </w:rPr>
          <w:delText xml:space="preserve">poskytnúť štátnu pomoc a pomoc "de minimis" </w:delText>
        </w:r>
      </w:del>
      <w:r w:rsidR="009A35A1" w:rsidRPr="00773ECD">
        <w:rPr>
          <w:color w:val="494949"/>
          <w:sz w:val="24"/>
          <w:rPrChange w:id="127" w:author="Autor">
            <w:rPr>
              <w:sz w:val="24"/>
            </w:rPr>
          </w:rPrChange>
        </w:rPr>
        <w:t xml:space="preserve">jednotlivým </w:t>
      </w:r>
      <w:del w:id="128" w:author="Autor">
        <w:r>
          <w:rPr>
            <w:sz w:val="24"/>
            <w:szCs w:val="24"/>
          </w:rPr>
          <w:delText>prijímateľom</w:delText>
        </w:r>
      </w:del>
      <w:ins w:id="129" w:author="Autor">
        <w:r w:rsidR="009A35A1" w:rsidRPr="00360B63">
          <w:rPr>
            <w:color w:val="494949"/>
            <w:sz w:val="24"/>
            <w:szCs w:val="24"/>
          </w:rPr>
          <w:t>príjemcom</w:t>
        </w:r>
        <w:r w:rsidR="009A35A1" w:rsidRPr="00360B63">
          <w:rPr>
            <w:sz w:val="24"/>
            <w:szCs w:val="24"/>
          </w:rPr>
          <w:t xml:space="preserve"> podľa podmienok stanovených v zákone o štátnej pomoci</w:t>
        </w:r>
      </w:ins>
      <w:r w:rsidRPr="005B6605">
        <w:rPr>
          <w:sz w:val="24"/>
          <w:szCs w:val="24"/>
        </w:rPr>
        <w:t xml:space="preserve">; </w:t>
      </w:r>
    </w:p>
    <w:p w14:paraId="133080EF" w14:textId="685FC352"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del w:id="130" w:author="Autor">
        <w:r>
          <w:rPr>
            <w:sz w:val="24"/>
            <w:szCs w:val="24"/>
          </w:rPr>
          <w:delText>zákona</w:delText>
        </w:r>
      </w:del>
      <w:ins w:id="131" w:author="Autor">
        <w:r w:rsidR="00112682" w:rsidRPr="002256AE">
          <w:rPr>
            <w:sz w:val="24"/>
            <w:szCs w:val="24"/>
          </w:rPr>
          <w:t>Z</w:t>
        </w:r>
        <w:r w:rsidRPr="002256AE">
          <w:rPr>
            <w:sz w:val="24"/>
            <w:szCs w:val="24"/>
          </w:rPr>
          <w:t>ákona</w:t>
        </w:r>
      </w:ins>
      <w:r w:rsidRPr="002256AE">
        <w:rPr>
          <w:sz w:val="24"/>
          <w:szCs w:val="24"/>
        </w:rPr>
        <w:t xml:space="preserve">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ins w:id="132" w:author="Autor">
        <w:r w:rsidR="00991A94">
          <w:rPr>
            <w:sz w:val="24"/>
            <w:szCs w:val="24"/>
          </w:rPr>
          <w:t xml:space="preserve">. </w:t>
        </w:r>
        <w:commentRangeStart w:id="133"/>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133"/>
        <w:r w:rsidR="00991A94">
          <w:rPr>
            <w:rStyle w:val="Odkaznakomentr"/>
            <w:rFonts w:eastAsia="Times New Roman"/>
            <w:lang w:val="x-none" w:eastAsia="x-none"/>
          </w:rPr>
          <w:commentReference w:id="133"/>
        </w:r>
      </w:ins>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lastRenderedPageBreak/>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5797500"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w:t>
      </w:r>
      <w:del w:id="134" w:author="Autor">
        <w:r>
          <w:rPr>
            <w:sz w:val="24"/>
            <w:szCs w:val="24"/>
          </w:rPr>
          <w:delText xml:space="preserve"> vyplnený Riadiacim orgánom, Sprostredkovateľským orgánom, platobnou jednotkou, Certifikačným orgánom, Orgánom auditu a jeho spolupracujúcom orgánom</w:delText>
        </w:r>
      </w:del>
      <w:r w:rsidRPr="002256AE">
        <w:rPr>
          <w:sz w:val="24"/>
          <w:szCs w:val="24"/>
        </w:rPr>
        <w:t xml:space="preserve">, na </w:t>
      </w:r>
      <w:ins w:id="135" w:author="Autor">
        <w:r w:rsidR="001A7C1F" w:rsidRPr="002256AE">
          <w:rPr>
            <w:sz w:val="24"/>
            <w:szCs w:val="24"/>
          </w:rPr>
          <w:t xml:space="preserve">základe </w:t>
        </w:r>
      </w:ins>
      <w:r w:rsidRPr="002256AE">
        <w:rPr>
          <w:sz w:val="24"/>
          <w:szCs w:val="24"/>
        </w:rPr>
        <w:t xml:space="preserve">ktorého </w:t>
      </w:r>
      <w:del w:id="136" w:author="Autor">
        <w:r>
          <w:rPr>
            <w:sz w:val="24"/>
            <w:szCs w:val="24"/>
          </w:rPr>
          <w:delText xml:space="preserve">základe </w:delText>
        </w:r>
      </w:del>
      <w:r w:rsidRPr="002256AE">
        <w:rPr>
          <w:sz w:val="24"/>
          <w:szCs w:val="24"/>
        </w:rPr>
        <w:t xml:space="preserve">je </w:t>
      </w:r>
      <w:del w:id="137" w:author="Autor">
        <w:r>
          <w:rPr>
            <w:sz w:val="24"/>
            <w:szCs w:val="24"/>
          </w:rPr>
          <w:delText>oficiálne</w:delText>
        </w:r>
      </w:del>
      <w:r w:rsidRPr="002256AE">
        <w:rPr>
          <w:sz w:val="24"/>
          <w:szCs w:val="24"/>
        </w:rPr>
        <w:t xml:space="preserve"> zdokumentované podozrenie z Nezrovnalosti alebo zistenie Nezrovnalosti</w:t>
      </w:r>
      <w:del w:id="138" w:author="Autor">
        <w:r>
          <w:rPr>
            <w:sz w:val="24"/>
            <w:szCs w:val="24"/>
          </w:rPr>
          <w:delText>;</w:delText>
        </w:r>
      </w:del>
      <w:ins w:id="139" w:author="Autor">
        <w:r w:rsidR="001A7C1F" w:rsidRPr="002256AE">
          <w:rPr>
            <w:sz w:val="24"/>
            <w:szCs w:val="24"/>
          </w:rPr>
          <w:t xml:space="preserve"> v jednotlivých štádiách vývoja nezrovnalosti v ITMS2014+</w:t>
        </w:r>
        <w:r w:rsidRPr="002256AE">
          <w:rPr>
            <w:sz w:val="24"/>
            <w:szCs w:val="24"/>
          </w:rPr>
          <w:t>;</w:t>
        </w:r>
      </w:ins>
    </w:p>
    <w:p w14:paraId="0F45E0C6" w14:textId="7EC8025A" w:rsidR="00EE0DF4" w:rsidRPr="002256AE" w:rsidRDefault="00083609">
      <w:pPr>
        <w:pStyle w:val="AODefHead"/>
        <w:spacing w:before="120" w:after="120" w:line="240" w:lineRule="auto"/>
        <w:ind w:left="426"/>
        <w:rPr>
          <w:sz w:val="24"/>
          <w:szCs w:val="24"/>
        </w:rPr>
      </w:pPr>
      <w:commentRangeStart w:id="140"/>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140"/>
      <w:r w:rsidRPr="00773ECD">
        <w:rPr>
          <w:rStyle w:val="Odkaznakomentr"/>
          <w:sz w:val="24"/>
          <w:rPrChange w:id="141" w:author="Autor">
            <w:rPr>
              <w:rStyle w:val="Odkaznakomentr"/>
            </w:rPr>
          </w:rPrChange>
        </w:rPr>
        <w:commentReference w:id="140"/>
      </w:r>
      <w:r w:rsidRPr="002256AE">
        <w:rPr>
          <w:b/>
          <w:sz w:val="24"/>
          <w:szCs w:val="24"/>
        </w:rPr>
        <w:t xml:space="preserve">- </w:t>
      </w:r>
      <w:r w:rsidRPr="002256AE">
        <w:rPr>
          <w:sz w:val="24"/>
          <w:szCs w:val="24"/>
        </w:rPr>
        <w:t xml:space="preserve">v súlade s uznesením vlády č. </w:t>
      </w:r>
      <w:commentRangeStart w:id="142"/>
      <w:r w:rsidRPr="002256AE">
        <w:rPr>
          <w:sz w:val="24"/>
          <w:szCs w:val="24"/>
        </w:rPr>
        <w:t xml:space="preserve">............... zo dňa .......................... je SO pre Operačný program ............................ ................................... (ďalej aj ako „OP“), </w:t>
      </w:r>
      <w:commentRangeEnd w:id="142"/>
      <w:r w:rsidRPr="002256AE">
        <w:rPr>
          <w:rStyle w:val="Odkaznakomentr"/>
          <w:sz w:val="24"/>
          <w:szCs w:val="24"/>
          <w:lang w:val="x-none" w:eastAsia="x-none"/>
        </w:rPr>
        <w:commentReference w:id="142"/>
      </w:r>
      <w:r w:rsidRPr="002256AE">
        <w:rPr>
          <w:sz w:val="24"/>
          <w:szCs w:val="24"/>
        </w:rPr>
        <w:t>ktorý vykonáva úlohy v mene a na účet RO. V prípade,</w:t>
      </w:r>
      <w:del w:id="143" w:author="Autor">
        <w:r>
          <w:rPr>
            <w:sz w:val="24"/>
            <w:szCs w:val="24"/>
          </w:rPr>
          <w:delText xml:space="preserve">                         </w:delText>
        </w:r>
      </w:del>
      <w:r w:rsidRPr="002256AE">
        <w:rPr>
          <w:sz w:val="24"/>
          <w:szCs w:val="24"/>
        </w:rPr>
        <w:t xml:space="preserv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w:t>
      </w:r>
      <w:ins w:id="144" w:author="Autor">
        <w:r w:rsidR="001A7C1F" w:rsidRPr="002256AE">
          <w:rPr>
            <w:sz w:val="24"/>
            <w:szCs w:val="24"/>
          </w:rPr>
          <w:t>,</w:t>
        </w:r>
      </w:ins>
      <w:r w:rsidRPr="002256AE">
        <w:rPr>
          <w:sz w:val="24"/>
          <w:szCs w:val="24"/>
        </w:rPr>
        <w:t xml:space="preserve"> udelenom zo strany RO na SO oprávňujúceho SO</w:t>
      </w:r>
      <w:del w:id="145" w:author="Autor">
        <w:r>
          <w:rPr>
            <w:sz w:val="24"/>
            <w:szCs w:val="24"/>
          </w:rPr>
          <w:delText xml:space="preserve">            </w:delText>
        </w:r>
      </w:del>
      <w:r w:rsidRPr="002256AE">
        <w:rPr>
          <w:sz w:val="24"/>
          <w:szCs w:val="24"/>
        </w:rPr>
        <w:t xml:space="preserve"> na konanie voči tretím osobám;</w:t>
      </w:r>
      <w:r w:rsidRPr="002256AE">
        <w:rPr>
          <w:b/>
          <w:sz w:val="24"/>
          <w:szCs w:val="24"/>
        </w:rPr>
        <w:t xml:space="preserve"> </w:t>
      </w:r>
    </w:p>
    <w:p w14:paraId="06CCD849" w14:textId="166ED3A6"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Systém riadenia EŠIF</w:t>
      </w:r>
      <w:r w:rsidRPr="002256AE">
        <w:rPr>
          <w:sz w:val="24"/>
          <w:szCs w:val="24"/>
        </w:rPr>
        <w:t xml:space="preserve"> </w:t>
      </w:r>
      <w:r w:rsidRPr="002256AE">
        <w:rPr>
          <w:b/>
          <w:sz w:val="24"/>
          <w:szCs w:val="24"/>
        </w:rPr>
        <w:t>-</w:t>
      </w:r>
      <w:r w:rsidRPr="002256AE">
        <w:rPr>
          <w:sz w:val="24"/>
          <w:szCs w:val="24"/>
        </w:rPr>
        <w:t xml:space="preserve"> dokument vydaný CKO,</w:t>
      </w:r>
      <w:del w:id="146" w:author="Autor">
        <w:r>
          <w:rPr>
            <w:sz w:val="24"/>
            <w:szCs w:val="24"/>
          </w:rPr>
          <w:delText> ktorého účelom je definovať štandardné procesy</w:delText>
        </w:r>
      </w:del>
      <w:ins w:id="147" w:author="Autor">
        <w:r w:rsidR="00D278B9" w:rsidRPr="002256AE">
          <w:rPr>
            <w:sz w:val="24"/>
            <w:szCs w:val="24"/>
          </w:rPr>
          <w:t xml:space="preserve"> ktorý predstavuje súhrn pravidiel postupov</w:t>
        </w:r>
      </w:ins>
      <w:r w:rsidR="00D278B9" w:rsidRPr="002256AE">
        <w:rPr>
          <w:sz w:val="24"/>
          <w:szCs w:val="24"/>
        </w:rPr>
        <w:t xml:space="preserve"> a </w:t>
      </w:r>
      <w:del w:id="148" w:author="Autor">
        <w:r>
          <w:rPr>
            <w:sz w:val="24"/>
            <w:szCs w:val="24"/>
          </w:rPr>
          <w:delText>postupy riadenia EŠIF,</w:delText>
        </w:r>
      </w:del>
      <w:ins w:id="149" w:author="Autor">
        <w:r w:rsidR="00D278B9" w:rsidRPr="002256AE">
          <w:rPr>
            <w:sz w:val="24"/>
            <w:szCs w:val="24"/>
          </w:rPr>
          <w:t>činností, ktoré sa uplatňujú pri poskytovaní</w:t>
        </w:r>
        <w:r w:rsidR="000D2EEE" w:rsidRPr="002256AE">
          <w:rPr>
            <w:sz w:val="24"/>
            <w:szCs w:val="24"/>
          </w:rPr>
          <w:t xml:space="preserve"> NFP </w:t>
        </w:r>
        <w:r w:rsidR="00D278B9" w:rsidRPr="002256AE">
          <w:rPr>
            <w:sz w:val="24"/>
            <w:szCs w:val="24"/>
          </w:rPr>
          <w:t>a</w:t>
        </w:r>
      </w:ins>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668506CD"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del w:id="150" w:author="Autor">
        <w:r>
          <w:delText> </w:delText>
        </w:r>
      </w:del>
      <w:ins w:id="151" w:author="Autor">
        <w:r w:rsidR="00843BA3" w:rsidRPr="002256AE">
          <w:t xml:space="preserve"> </w:t>
        </w:r>
      </w:ins>
      <w:r w:rsidRPr="002256AE">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2256AE">
        <w:rPr>
          <w:bCs/>
          <w:lang w:val="cs-CZ"/>
        </w:rPr>
        <w:t>;</w:t>
      </w:r>
      <w:r w:rsidRPr="002256AE">
        <w:t xml:space="preserve"> pre účely VP je záväzná vždy aktuálna Zverejnená verzia uvedeného dokumentu </w:t>
      </w:r>
      <w:del w:id="152" w:author="Autor">
        <w:r>
          <w:delText xml:space="preserve">                  </w:delText>
        </w:r>
      </w:del>
      <w:r w:rsidRPr="002256AE">
        <w:t>na webovom sídle Ministerstva financií SR;</w:t>
      </w:r>
      <w:r w:rsidRPr="002256AE">
        <w:rPr>
          <w:bCs/>
          <w:lang w:val="cs-CZ"/>
        </w:rPr>
        <w:t xml:space="preserve"> </w:t>
      </w:r>
    </w:p>
    <w:p w14:paraId="2FCFF13B" w14:textId="7E209F16" w:rsidR="00EE0DF4" w:rsidRPr="002256AE" w:rsidRDefault="00083609">
      <w:pPr>
        <w:pStyle w:val="AODefHead"/>
        <w:spacing w:before="120" w:after="120" w:line="240" w:lineRule="auto"/>
        <w:ind w:left="426"/>
        <w:rPr>
          <w:sz w:val="24"/>
          <w:szCs w:val="24"/>
        </w:rPr>
      </w:pPr>
      <w:r w:rsidRPr="002256AE">
        <w:rPr>
          <w:b/>
          <w:bCs/>
          <w:sz w:val="24"/>
          <w:szCs w:val="24"/>
        </w:rPr>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w:t>
      </w:r>
      <w:del w:id="153" w:author="Autor">
        <w:r>
          <w:rPr>
            <w:sz w:val="24"/>
            <w:szCs w:val="24"/>
          </w:rPr>
          <w:delText xml:space="preserve">          </w:delText>
        </w:r>
      </w:del>
      <w:r w:rsidRPr="002256AE">
        <w:rPr>
          <w:sz w:val="24"/>
          <w:szCs w:val="24"/>
        </w:rPr>
        <w:t xml:space="preserve">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del w:id="154" w:author="Autor">
        <w:r>
          <w:rPr>
            <w:sz w:val="24"/>
            <w:szCs w:val="24"/>
          </w:rPr>
          <w:delText>zmluvných strán</w:delText>
        </w:r>
      </w:del>
      <w:ins w:id="155" w:author="Autor">
        <w:r w:rsidR="00DB5382">
          <w:rPr>
            <w:sz w:val="24"/>
            <w:szCs w:val="24"/>
          </w:rPr>
          <w:t>S</w:t>
        </w:r>
        <w:r w:rsidRPr="002256AE">
          <w:rPr>
            <w:sz w:val="24"/>
            <w:szCs w:val="24"/>
          </w:rPr>
          <w:t>trán</w:t>
        </w:r>
      </w:ins>
      <w:r w:rsidRPr="002256AE">
        <w:rPr>
          <w:sz w:val="24"/>
          <w:szCs w:val="24"/>
        </w:rPr>
        <w:t xml:space="preserve">,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del w:id="156" w:author="Autor">
        <w:r w:rsidR="004C0998">
          <w:rPr>
            <w:sz w:val="24"/>
            <w:szCs w:val="24"/>
          </w:rPr>
          <w:delText xml:space="preserve">            </w:delText>
        </w:r>
      </w:del>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xml:space="preserve">– osoby priamo zúčastňujúce sa Aktivít Projektu spolufinancovaného z ESF (napr. frekventanti vzdelávacích programov, účastníci sociálnych programov), </w:t>
      </w:r>
      <w:r w:rsidRPr="002256AE">
        <w:rPr>
          <w:sz w:val="24"/>
          <w:szCs w:val="24"/>
        </w:rPr>
        <w:lastRenderedPageBreak/>
        <w:t>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0D9D9A48"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 xml:space="preserve">doklad definovaný v § 10 ods. 1 zákona č. 431/2002 Z. z. </w:t>
      </w:r>
      <w:del w:id="157" w:author="Autor">
        <w:r>
          <w:delText xml:space="preserve">                         </w:delText>
        </w:r>
      </w:del>
      <w:r w:rsidRPr="002256AE">
        <w:t>o účtovníctve</w:t>
      </w:r>
      <w:del w:id="158" w:author="Autor">
        <w:r>
          <w:delText xml:space="preserve"> v znení neskorších predpisov.</w:delText>
        </w:r>
      </w:del>
      <w:ins w:id="159" w:author="Autor">
        <w:r w:rsidRPr="002256AE">
          <w:t>.</w:t>
        </w:r>
      </w:ins>
      <w:r w:rsidRPr="002256AE">
        <w:t xml:space="preserve"> Na účely predkladania žiadosti o platbu (ďalej aj „ŽoP“)</w:t>
      </w:r>
      <w:del w:id="160" w:author="Autor">
        <w:r>
          <w:delText xml:space="preserve"> (predfinancovanie, refundácia – priebežná platba, zúčtovanie zálohovej platby)</w:delText>
        </w:r>
      </w:del>
      <w:r w:rsidRPr="002256AE">
        <w:t xml:space="preserve"> sa vyžaduje splnenie náležitostí definovaných v § 10 ods. 1 písm. a) až f) predmetného zákona, pričom za dostatočné splnenie náležitosti podľa písm. f) sa považuje vyhlásenie Prijímateľa v ŽoP v časti Čestné vyhlásenie v znení podľa prílohy </w:t>
      </w:r>
      <w:del w:id="161" w:author="Autor">
        <w:r>
          <w:delText xml:space="preserve">          </w:delText>
        </w:r>
      </w:del>
      <w:r w:rsidRPr="002256AE">
        <w:t>č. 1a) Systému finančného riadenia. V súvislosti s postúpením pohľadávky sa z pohľadu splnenia požiadaviek všeobecného nariadenia za účtovný doklad, ktorého dôkazná hodnota je rovnocenná faktúram, považuje aj doklad preukazujúci vykonanie započítania</w:t>
      </w:r>
      <w:del w:id="162" w:author="Autor">
        <w:r>
          <w:delText>;</w:delText>
        </w:r>
        <w:r w:rsidR="009F6F5F">
          <w:delText xml:space="preserve"> </w:delText>
        </w:r>
        <w:r w:rsidR="009F6F5F" w:rsidRPr="006071B1">
          <w:delText>V súvislosti s pred</w:delText>
        </w:r>
        <w:r w:rsidR="009F6F5F">
          <w:delText>d</w:delText>
        </w:r>
        <w:r w:rsidR="009F6F5F" w:rsidRPr="006071B1">
          <w:delText xml:space="preserve">avkovými platbami </w:delText>
        </w:r>
      </w:del>
      <w:ins w:id="163" w:author="Autor">
        <w:r w:rsidR="002E5BEB" w:rsidRPr="002256AE">
          <w:t xml:space="preserve"> pohľadávky a záväzku</w:t>
        </w:r>
        <w:r w:rsidRPr="002256AE">
          <w:t>;</w:t>
        </w:r>
        <w:r w:rsidR="009F6F5F" w:rsidRPr="002256AE">
          <w:t xml:space="preserve"> </w:t>
        </w:r>
        <w:r w:rsidR="00BE011C" w:rsidRPr="002256AE">
          <w:t>Rozdielne o</w:t>
        </w:r>
        <w:r w:rsidR="008E6985" w:rsidRPr="002256AE">
          <w:t xml:space="preserve">d prvej vety tejto definície </w:t>
        </w:r>
      </w:ins>
      <w:r w:rsidR="008E6985" w:rsidRPr="002256AE">
        <w:t>sa</w:t>
      </w:r>
      <w:del w:id="164" w:author="Autor">
        <w:r w:rsidR="009F6F5F" w:rsidRPr="006071B1">
          <w:delText xml:space="preserve"> osobitne uvádza, že p</w:delText>
        </w:r>
        <w:r w:rsidR="009F6F5F" w:rsidRPr="006071B1">
          <w:rPr>
            <w:szCs w:val="16"/>
          </w:rPr>
          <w:delText>re</w:delText>
        </w:r>
      </w:del>
      <w:ins w:id="165" w:author="Autor">
        <w:r w:rsidR="008E6985" w:rsidRPr="002256AE">
          <w:t>,</w:t>
        </w:r>
        <w:r w:rsidR="00BE011C" w:rsidRPr="002256AE">
          <w:t xml:space="preserve"> na</w:t>
        </w:r>
      </w:ins>
      <w:r w:rsidR="00BE011C" w:rsidRPr="002256AE">
        <w:t xml:space="preserve"> účely predkladania </w:t>
      </w:r>
      <w:del w:id="166" w:author="Autor">
        <w:r w:rsidR="009F6F5F" w:rsidRPr="006071B1">
          <w:rPr>
            <w:szCs w:val="16"/>
          </w:rPr>
          <w:delText>dokladov</w:delText>
        </w:r>
      </w:del>
      <w:ins w:id="167" w:author="Autor">
        <w:r w:rsidR="00BE011C" w:rsidRPr="002256AE">
          <w:t>ŽoP</w:t>
        </w:r>
      </w:ins>
      <w:r w:rsidR="00BE011C" w:rsidRPr="002256AE">
        <w:t xml:space="preserve"> v </w:t>
      </w:r>
      <w:del w:id="168" w:author="Autor">
        <w:r w:rsidR="009F6F5F" w:rsidRPr="006071B1">
          <w:rPr>
            <w:szCs w:val="16"/>
          </w:rPr>
          <w:delText>rámci žiadosti o platbu sa</w:delText>
        </w:r>
      </w:del>
      <w:ins w:id="169" w:author="Autor">
        <w:r w:rsidR="00BE011C" w:rsidRPr="002256AE">
          <w:t>prípade využívania preddavkových platieb,</w:t>
        </w:r>
      </w:ins>
      <w:r w:rsidR="00BE011C" w:rsidRPr="002256AE">
        <w:t xml:space="preserve"> za účtovný doklad </w:t>
      </w:r>
      <w:del w:id="170" w:author="Autor">
        <w:r w:rsidR="009F6F5F" w:rsidRPr="006071B1">
          <w:rPr>
            <w:szCs w:val="16"/>
          </w:rPr>
          <w:delText xml:space="preserve">rozdielne od definície uvedenej </w:delText>
        </w:r>
        <w:r w:rsidR="009F6F5F" w:rsidRPr="006071B1">
          <w:delText>v § 10 ods. 1 zákona č. 431/2002 Z. z. o účtovníctve v znení neskorších predpisov</w:delText>
        </w:r>
        <w:r w:rsidR="009F6F5F" w:rsidRPr="006071B1">
          <w:rPr>
            <w:szCs w:val="16"/>
          </w:rPr>
          <w:delText xml:space="preserve"> </w:delText>
        </w:r>
      </w:del>
      <w:r w:rsidR="00BE011C" w:rsidRPr="002256AE">
        <w:t xml:space="preserve">považuje </w:t>
      </w:r>
      <w:del w:id="171" w:author="Autor">
        <w:r w:rsidR="009F6F5F" w:rsidRPr="006071B1">
          <w:rPr>
            <w:szCs w:val="16"/>
          </w:rPr>
          <w:delText xml:space="preserve">aj </w:delText>
        </w:r>
      </w:del>
      <w:r w:rsidR="00BE011C" w:rsidRPr="002256AE">
        <w:t>doklad</w:t>
      </w:r>
      <w:del w:id="172" w:author="Autor">
        <w:r w:rsidR="009F6F5F" w:rsidRPr="006071B1">
          <w:rPr>
            <w:szCs w:val="16"/>
          </w:rPr>
          <w:delText>,</w:delText>
        </w:r>
      </w:del>
      <w:ins w:id="173" w:author="Autor">
        <w:r w:rsidR="00BE011C" w:rsidRPr="002256AE">
          <w:t xml:space="preserve"> (tzv. zálohová alebo preddavková faktúra)</w:t>
        </w:r>
        <w:r w:rsidR="009F6F5F" w:rsidRPr="002256AE">
          <w:t>,</w:t>
        </w:r>
      </w:ins>
      <w:r w:rsidR="009F6F5F" w:rsidRPr="002256AE">
        <w:t xml:space="preserve"> na základe ktorého je uhrádzaná Preddavková platba zo strany Prijímateľa Dodávateľovi;</w:t>
      </w:r>
    </w:p>
    <w:p w14:paraId="590EB71D" w14:textId="72346E5B" w:rsidR="00EE0DF4" w:rsidRPr="002256AE" w:rsidRDefault="00083609">
      <w:pPr>
        <w:spacing w:before="120" w:after="120"/>
        <w:ind w:left="426"/>
        <w:jc w:val="both"/>
      </w:pPr>
      <w:commentRangeStart w:id="174"/>
      <w:r w:rsidRPr="002256AE">
        <w:rPr>
          <w:b/>
        </w:rPr>
        <w:t>Udržateľnosť Projektu</w:t>
      </w:r>
      <w:r w:rsidRPr="002256AE">
        <w:t xml:space="preserve"> </w:t>
      </w:r>
      <w:del w:id="175" w:author="Autor">
        <w:r>
          <w:delText>-</w:delText>
        </w:r>
      </w:del>
      <w:ins w:id="176" w:author="Autor">
        <w:r w:rsidR="00F61C24">
          <w:t xml:space="preserve">( alebo </w:t>
        </w:r>
        <w:r w:rsidR="00F61C24" w:rsidRPr="000748DF">
          <w:rPr>
            <w:b/>
          </w:rPr>
          <w:t>Obdobie udržateľnosti Projektu</w:t>
        </w:r>
        <w:r w:rsidR="00F61C24" w:rsidRPr="002256AE">
          <w:t>)</w:t>
        </w:r>
        <w:r w:rsidRPr="002256AE">
          <w:t>-</w:t>
        </w:r>
      </w:ins>
      <w:r w:rsidRPr="002256AE">
        <w:t xml:space="preserve"> </w:t>
      </w:r>
      <w:commentRangeEnd w:id="174"/>
      <w:r w:rsidRPr="002256AE">
        <w:rPr>
          <w:rStyle w:val="Odkaznakomentr"/>
          <w:sz w:val="24"/>
        </w:rPr>
        <w:commentReference w:id="174"/>
      </w:r>
      <w:r w:rsidRPr="002256AE">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177"/>
      <w:r w:rsidRPr="002256AE">
        <w:t>Obdobie udržateľnosti Projektu trvá ............... rokov</w:t>
      </w:r>
      <w:commentRangeEnd w:id="177"/>
      <w:r w:rsidRPr="00773ECD">
        <w:rPr>
          <w:rStyle w:val="Odkaznakomentr"/>
          <w:sz w:val="24"/>
          <w:rPrChange w:id="178" w:author="Autor">
            <w:rPr>
              <w:rStyle w:val="Odkaznakomentr"/>
            </w:rPr>
          </w:rPrChange>
        </w:rPr>
        <w:commentReference w:id="177"/>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ins w:id="179" w:author="Autor">
        <w:r w:rsidR="00D418EC" w:rsidRPr="002256AE">
          <w:t xml:space="preserve">všetky </w:t>
        </w:r>
      </w:ins>
      <w:r w:rsidRPr="002256AE">
        <w:t xml:space="preserve">hlavné Aktivity Projektu, </w:t>
      </w:r>
    </w:p>
    <w:p w14:paraId="7A572C9D" w14:textId="589BC500" w:rsidR="00EE0DF4" w:rsidRPr="002256AE" w:rsidRDefault="00083609">
      <w:pPr>
        <w:numPr>
          <w:ilvl w:val="0"/>
          <w:numId w:val="10"/>
        </w:numPr>
        <w:tabs>
          <w:tab w:val="clear" w:pos="1260"/>
        </w:tabs>
        <w:spacing w:before="120" w:after="120"/>
        <w:ind w:left="709" w:hanging="283"/>
        <w:jc w:val="both"/>
        <w:rPr>
          <w:bCs/>
        </w:rPr>
      </w:pPr>
      <w:commentRangeStart w:id="180"/>
      <w:r w:rsidRPr="002256AE">
        <w:t>Predmet Projektu bol riadne dodaný Prijímateľovi, Prijímateľ ho prevzal a ak to vyplýva z charakteru plnenia, aj ho uviedol do užívania.</w:t>
      </w:r>
      <w:r w:rsidR="00D418EC" w:rsidRPr="002256AE">
        <w:t xml:space="preserve"> </w:t>
      </w:r>
      <w:del w:id="181" w:author="Autor">
        <w:r>
          <w:delText>Splnenie</w:delText>
        </w:r>
      </w:del>
      <w:ins w:id="182" w:author="Autor">
        <w:r w:rsidR="00D418EC" w:rsidRPr="002256AE">
          <w:t>Pri predmete Projektu, ktorý je hmotne zachytiteľný sa</w:t>
        </w:r>
        <w:r w:rsidRPr="002256AE">
          <w:t xml:space="preserve"> </w:t>
        </w:r>
        <w:r w:rsidR="00D418EC" w:rsidRPr="002256AE">
          <w:t>s</w:t>
        </w:r>
        <w:r w:rsidRPr="002256AE">
          <w:t>plnenie</w:t>
        </w:r>
      </w:ins>
      <w:r w:rsidRPr="002256AE">
        <w:t xml:space="preserve"> tejto podmienky</w:t>
      </w:r>
      <w:del w:id="183" w:author="Autor">
        <w:r>
          <w:delText xml:space="preserve"> sa</w:delText>
        </w:r>
      </w:del>
      <w:r w:rsidRPr="002256AE">
        <w:t xml:space="preserve"> preukazuje najmä:</w:t>
      </w:r>
      <w:commentRangeEnd w:id="180"/>
      <w:r w:rsidRPr="002256AE">
        <w:rPr>
          <w:rStyle w:val="Odkaznakomentr"/>
          <w:sz w:val="24"/>
        </w:rPr>
        <w:commentReference w:id="180"/>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ins w:id="184" w:author="Autor">
        <w:r w:rsidR="00D418EC" w:rsidRPr="002256AE">
          <w:t xml:space="preserve"> alebo</w:t>
        </w:r>
      </w:ins>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t>preberacím/odovzdávacím protokolom/dodacím listom</w:t>
      </w:r>
      <w:ins w:id="185" w:author="Autor">
        <w:r w:rsidR="00F61C24">
          <w:t>/iným vhodným dokumentom</w:t>
        </w:r>
      </w:ins>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ins w:id="186" w:author="Autor">
        <w:r w:rsidR="00D418EC" w:rsidRPr="002256AE">
          <w:t xml:space="preserve"> alebo</w:t>
        </w:r>
      </w:ins>
    </w:p>
    <w:p w14:paraId="6F58F075" w14:textId="68E5BC92" w:rsidR="00EE0DF4" w:rsidRPr="002256AE" w:rsidRDefault="00083609">
      <w:pPr>
        <w:numPr>
          <w:ilvl w:val="3"/>
          <w:numId w:val="5"/>
        </w:numPr>
        <w:tabs>
          <w:tab w:val="clear" w:pos="1440"/>
        </w:tabs>
        <w:spacing w:before="120" w:after="120"/>
        <w:ind w:left="1134" w:hanging="425"/>
        <w:jc w:val="both"/>
        <w:rPr>
          <w:bCs/>
        </w:rPr>
      </w:pPr>
      <w:r w:rsidRPr="002256AE">
        <w:rPr>
          <w:bCs/>
        </w:rPr>
        <w:t>predložením rozhodnutia o predčasnom užívaní stavby alebo rozhodnutia</w:t>
      </w:r>
      <w:del w:id="187" w:author="Autor">
        <w:r>
          <w:rPr>
            <w:bCs/>
          </w:rPr>
          <w:delText xml:space="preserve">              </w:delText>
        </w:r>
      </w:del>
      <w:r w:rsidRPr="002256AE">
        <w:rPr>
          <w:bCs/>
        </w:rPr>
        <w:t xml:space="preserve"> do dočasného užívania stavby, pričom vady a nedorobky v nich uvedené nemajú alebo </w:t>
      </w:r>
      <w:r w:rsidRPr="002256AE">
        <w:rPr>
          <w:bCs/>
        </w:rPr>
        <w:lastRenderedPageBreak/>
        <w:t xml:space="preserve">nemôžu mať vplyv na funkčnosť stavby, ktorá je Predmetom projektu; Prijímateľ je povinný do skončenia doby Udržateľnosti uviesť stavbu </w:t>
      </w:r>
      <w:del w:id="188" w:author="Autor">
        <w:r>
          <w:rPr>
            <w:bCs/>
          </w:rPr>
          <w:delText xml:space="preserve">                     </w:delText>
        </w:r>
      </w:del>
      <w:r w:rsidRPr="002256AE">
        <w:rPr>
          <w:bCs/>
        </w:rPr>
        <w:t>do riadneho užívania, čo preukáže príslušným právoplatným rozhodnutím,</w:t>
      </w:r>
      <w:r w:rsidRPr="002256AE">
        <w:t xml:space="preserve"> </w:t>
      </w:r>
      <w:ins w:id="189" w:author="Autor">
        <w:r w:rsidR="00D418EC" w:rsidRPr="002256AE">
          <w:t>alebo</w:t>
        </w:r>
      </w:ins>
    </w:p>
    <w:p w14:paraId="420DA05B" w14:textId="508024D9"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ins w:id="190" w:author="Autor">
        <w:r w:rsidR="00D418EC" w:rsidRPr="002256AE">
          <w:t xml:space="preserve">, </w:t>
        </w:r>
        <w:r w:rsidR="00F61C24">
          <w:t>alebo</w:t>
        </w:r>
        <w:r w:rsidR="00D418EC" w:rsidRPr="002256AE">
          <w:t xml:space="preserve"> aplikovaný</w:t>
        </w:r>
      </w:ins>
      <w:r w:rsidRPr="002256AE">
        <w:t xml:space="preserve"> tak, ako sa to predpokladalo v schválenej Žiadosti o NFP, alebo, že k ukončeniu poslednej hlavnej Aktivity Projektu došlo iným spôsobom, ktorý nie je uvedený v tejto </w:t>
      </w:r>
      <w:del w:id="191" w:author="Autor">
        <w:r>
          <w:delText>definícií,</w:delText>
        </w:r>
      </w:del>
      <w:ins w:id="192" w:author="Autor">
        <w:r w:rsidRPr="002256AE">
          <w:t>definíci</w:t>
        </w:r>
        <w:r w:rsidR="00D418EC" w:rsidRPr="002256AE">
          <w:t>i.</w:t>
        </w:r>
      </w:ins>
      <w:r w:rsidRPr="002256AE">
        <w:t xml:space="preserve"> </w:t>
      </w:r>
    </w:p>
    <w:p w14:paraId="1FCD939C" w14:textId="4CBD771A" w:rsidR="00EE0DF4" w:rsidRPr="002256AE" w:rsidRDefault="00083609">
      <w:pPr>
        <w:spacing w:before="120" w:after="120"/>
        <w:ind w:left="709"/>
        <w:jc w:val="both"/>
        <w:rPr>
          <w:bCs/>
        </w:rPr>
      </w:pPr>
      <w:del w:id="193" w:author="Autor">
        <w:r>
          <w:delText>alebo pre prípad projektov, pri ktorých neexistuje</w:delText>
        </w:r>
      </w:del>
      <w:ins w:id="194" w:author="Autor">
        <w:r w:rsidR="00D418EC" w:rsidRPr="002256AE">
          <w:t xml:space="preserve">Ak </w:t>
        </w:r>
        <w:r w:rsidRPr="002256AE">
          <w:t>Predmet Projektu</w:t>
        </w:r>
        <w:r w:rsidR="00D418EC" w:rsidRPr="002256AE">
          <w:t xml:space="preserve"> nie je</w:t>
        </w:r>
      </w:ins>
      <w:r w:rsidR="00D418EC" w:rsidRPr="002256AE">
        <w:t xml:space="preserve"> hmotne zachytiteľný</w:t>
      </w:r>
      <w:del w:id="195" w:author="Autor">
        <w:r>
          <w:delText xml:space="preserve"> Predmet Projektu,</w:delText>
        </w:r>
      </w:del>
      <w:ins w:id="196" w:author="Autor">
        <w:r w:rsidR="00D418EC" w:rsidRPr="002256AE">
          <w:t>, splnenie podmienky Prijímateľ preukazuje</w:t>
        </w:r>
      </w:ins>
      <w:r w:rsidRPr="002256AE">
        <w:t xml:space="preserve"> predložením čestného vyhlásenia Prijímateľa s uvedením dňa,</w:t>
      </w:r>
      <w:del w:id="197" w:author="Autor">
        <w:r>
          <w:delText xml:space="preserve">                          </w:delText>
        </w:r>
      </w:del>
      <w:r w:rsidRPr="002256AE">
        <w:t xml:space="preserve"> ku ktorému došlo k ukončeniu poslednej hlavnej Aktivity Projektu, pričom prílohou čestného vyhlásenia je </w:t>
      </w:r>
      <w:commentRangeStart w:id="198"/>
      <w:r w:rsidRPr="002256AE">
        <w:t>dokument</w:t>
      </w:r>
      <w:commentRangeEnd w:id="198"/>
      <w:r w:rsidRPr="002256AE">
        <w:rPr>
          <w:rStyle w:val="Odkaznakomentr"/>
          <w:sz w:val="24"/>
          <w:lang w:val="x-none" w:eastAsia="x-none"/>
        </w:rPr>
        <w:commentReference w:id="198"/>
      </w:r>
      <w:r w:rsidRPr="002256AE">
        <w:t xml:space="preserve"> odôvodňujúci ukončenie poslednej hlavnej Aktivity Projektu v deň uvedený v čestnom vyhlásení</w:t>
      </w:r>
      <w:r w:rsidRPr="002256AE">
        <w:rPr>
          <w:bCs/>
        </w:rPr>
        <w:t>.</w:t>
      </w:r>
    </w:p>
    <w:p w14:paraId="2CA48544" w14:textId="1B8EF6FD"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w:t>
      </w:r>
      <w:del w:id="199" w:author="Autor">
        <w:r>
          <w:delText xml:space="preserve">               </w:delText>
        </w:r>
      </w:del>
      <w:r w:rsidRPr="002256AE">
        <w:t xml:space="preserve">pre skôr ukončené Predmety Projektu. </w:t>
      </w:r>
      <w:commentRangeStart w:id="200"/>
      <w:r w:rsidRPr="002256AE">
        <w:t>Tým nie je dotknutá možnosť skoršieho ukončenia jednotlivých Aktivít Projektu za účelom dodržania lehôt uvedených v Prílohe č. 2 k rozhodnutiu o schválení žiadosti o NFP</w:t>
      </w:r>
      <w:commentRangeEnd w:id="200"/>
      <w:r w:rsidRPr="002256AE">
        <w:t xml:space="preserve">; </w:t>
      </w:r>
      <w:r w:rsidRPr="002256AE">
        <w:rPr>
          <w:rStyle w:val="Odkaznakomentr"/>
          <w:sz w:val="24"/>
        </w:rPr>
        <w:commentReference w:id="200"/>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2256AE">
        <w:rPr>
          <w:sz w:val="24"/>
          <w:szCs w:val="24"/>
        </w:rPr>
        <w:t> </w:t>
      </w:r>
      <w:ins w:id="201" w:author="Autor">
        <w:r w:rsidR="00017DC4" w:rsidRPr="002256AE">
          <w:rPr>
            <w:sz w:val="24"/>
            <w:szCs w:val="24"/>
          </w:rPr>
          <w:t xml:space="preserve">ostatných </w:t>
        </w:r>
      </w:ins>
      <w:r w:rsidRPr="002256AE">
        <w:rPr>
          <w:sz w:val="24"/>
          <w:szCs w:val="24"/>
        </w:rPr>
        <w:t>Právnych dokumentoch;</w:t>
      </w:r>
    </w:p>
    <w:p w14:paraId="186022F4" w14:textId="56A619E1" w:rsidR="00EE0DF4" w:rsidRPr="002256AE"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r w:rsidRPr="002256AE">
        <w:rPr>
          <w:sz w:val="24"/>
          <w:szCs w:val="24"/>
        </w:rPr>
        <w:t xml:space="preserve">postupy obstarávania služieb, tovarov a stavebných prác v zmysle zákona č. 25/2006 Z. z. </w:t>
      </w:r>
      <w:ins w:id="202" w:author="Autor">
        <w:r w:rsidRPr="002256AE">
          <w:rPr>
            <w:sz w:val="24"/>
            <w:szCs w:val="24"/>
          </w:rPr>
          <w:t>o verejnom obstarávaní a o zmene a doplnení niektorých zákonov v znení neskorších predpisov</w:t>
        </w:r>
        <w:r w:rsidR="00D24B78" w:rsidRPr="002256AE">
          <w:rPr>
            <w:sz w:val="24"/>
            <w:szCs w:val="24"/>
          </w:rPr>
          <w:t xml:space="preserve"> s účinnosťou do 17.04.2016 alebo v zmysle zákona 343/2015 Z. z. </w:t>
        </w:r>
      </w:ins>
      <w:r w:rsidR="00D24B78" w:rsidRPr="002256AE">
        <w:rPr>
          <w:sz w:val="24"/>
          <w:szCs w:val="24"/>
        </w:rPr>
        <w:t>o verejnom obstarávaní</w:t>
      </w:r>
      <w:r w:rsidRPr="002256AE">
        <w:rPr>
          <w:sz w:val="24"/>
          <w:szCs w:val="24"/>
        </w:rPr>
        <w:t xml:space="preserve"> </w:t>
      </w:r>
      <w:r w:rsidR="00D24B78" w:rsidRPr="002256AE">
        <w:rPr>
          <w:sz w:val="24"/>
          <w:szCs w:val="24"/>
        </w:rPr>
        <w:t xml:space="preserve">a o zmene a doplnení niektorých zákonov v znení neskorších predpisov </w:t>
      </w:r>
      <w:r w:rsidRPr="002256AE">
        <w:rPr>
          <w:sz w:val="24"/>
          <w:szCs w:val="24"/>
        </w:rPr>
        <w:t>(ďalej aj „zákon o VO</w:t>
      </w:r>
      <w:del w:id="203" w:author="Autor">
        <w:r>
          <w:rPr>
            <w:sz w:val="24"/>
            <w:szCs w:val="24"/>
          </w:rPr>
          <w:delText>“)</w:delText>
        </w:r>
      </w:del>
      <w:ins w:id="204" w:author="Autor">
        <w:r w:rsidRPr="002256AE">
          <w:rPr>
            <w:sz w:val="24"/>
            <w:szCs w:val="24"/>
          </w:rPr>
          <w:t>“)</w:t>
        </w:r>
        <w:r w:rsidR="00CE7FEA">
          <w:rPr>
            <w:sz w:val="24"/>
            <w:szCs w:val="24"/>
          </w:rPr>
          <w:t>,</w:t>
        </w:r>
      </w:ins>
      <w:r w:rsidRPr="002256AE">
        <w:rPr>
          <w:sz w:val="24"/>
          <w:szCs w:val="24"/>
        </w:rPr>
        <w:t xml:space="preserve">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16A5BD68" w:rsidR="00EE0DF4" w:rsidRPr="00F61C24" w:rsidRDefault="00083609">
      <w:pPr>
        <w:pStyle w:val="AODefHead"/>
        <w:spacing w:before="120" w:after="120" w:line="240" w:lineRule="auto"/>
        <w:ind w:left="426"/>
        <w:rPr>
          <w:sz w:val="24"/>
          <w:szCs w:val="24"/>
        </w:rPr>
      </w:pPr>
      <w:r w:rsidRPr="002256AE">
        <w:rPr>
          <w:b/>
          <w:sz w:val="24"/>
          <w:szCs w:val="24"/>
        </w:rPr>
        <w:t>Verejnoprávny subjekt</w:t>
      </w:r>
      <w:r w:rsidRPr="002256AE">
        <w:rPr>
          <w:sz w:val="24"/>
          <w:szCs w:val="24"/>
        </w:rPr>
        <w:t xml:space="preserve"> – každý subjekt, ktorý sa riadi verejným právom v zmysle čl. </w:t>
      </w:r>
      <w:ins w:id="205" w:author="Auto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ins>
      <w:r w:rsidR="00D24B78" w:rsidRPr="002256AE">
        <w:rPr>
          <w:sz w:val="24"/>
          <w:szCs w:val="24"/>
        </w:rPr>
        <w:t>1</w:t>
      </w:r>
      <w:r w:rsidRPr="002256AE">
        <w:rPr>
          <w:sz w:val="24"/>
          <w:szCs w:val="24"/>
        </w:rPr>
        <w:t xml:space="preserve"> </w:t>
      </w:r>
      <w:del w:id="206" w:author="Autor">
        <w:r>
          <w:rPr>
            <w:sz w:val="24"/>
            <w:szCs w:val="24"/>
          </w:rPr>
          <w:delText>ods. 9</w:delText>
        </w:r>
      </w:del>
      <w:ins w:id="207" w:author="Autor">
        <w:r w:rsidR="00D24B78" w:rsidRPr="002256AE">
          <w:rPr>
            <w:sz w:val="24"/>
            <w:szCs w:val="24"/>
          </w:rPr>
          <w:t>bod 4</w:t>
        </w:r>
      </w:ins>
      <w:r w:rsidR="00D24B78" w:rsidRPr="002256AE">
        <w:rPr>
          <w:sz w:val="24"/>
          <w:szCs w:val="24"/>
        </w:rPr>
        <w:t xml:space="preserve"> smernice Európskeho parlamentu a Rady (</w:t>
      </w:r>
      <w:del w:id="208" w:author="Autor">
        <w:r>
          <w:rPr>
            <w:sz w:val="24"/>
            <w:szCs w:val="24"/>
          </w:rPr>
          <w:delText>ES</w:delText>
        </w:r>
      </w:del>
      <w:ins w:id="209" w:author="Autor">
        <w:r w:rsidR="00D24B78" w:rsidRPr="002256AE">
          <w:rPr>
            <w:sz w:val="24"/>
            <w:szCs w:val="24"/>
          </w:rPr>
          <w:t>EÚ</w:t>
        </w:r>
      </w:ins>
      <w:r w:rsidR="00D24B78" w:rsidRPr="002256AE">
        <w:rPr>
          <w:sz w:val="24"/>
          <w:szCs w:val="24"/>
        </w:rPr>
        <w:t>) č.</w:t>
      </w:r>
      <w:del w:id="210" w:author="Autor">
        <w:r>
          <w:rPr>
            <w:sz w:val="24"/>
            <w:szCs w:val="24"/>
          </w:rPr>
          <w:delText> 18/2004</w:delText>
        </w:r>
      </w:del>
      <w:ins w:id="211" w:author="Autor">
        <w:r w:rsidR="00D24B78" w:rsidRPr="002256AE">
          <w:rPr>
            <w:sz w:val="24"/>
            <w:szCs w:val="24"/>
          </w:rPr>
          <w:t xml:space="preserve"> 2014/24/EÚ</w:t>
        </w:r>
      </w:ins>
      <w:r w:rsidR="00D24B78" w:rsidRPr="002256AE">
        <w:rPr>
          <w:sz w:val="24"/>
          <w:szCs w:val="24"/>
        </w:rPr>
        <w:t xml:space="preserve"> z </w:t>
      </w:r>
      <w:del w:id="212" w:author="Autor">
        <w:r>
          <w:rPr>
            <w:sz w:val="24"/>
            <w:szCs w:val="24"/>
          </w:rPr>
          <w:delText xml:space="preserve">31. marca 2004                  </w:delText>
        </w:r>
      </w:del>
      <w:ins w:id="213" w:author="Autor">
        <w:r w:rsidR="00D24B78" w:rsidRPr="002256AE">
          <w:rPr>
            <w:sz w:val="24"/>
            <w:szCs w:val="24"/>
          </w:rPr>
          <w:t>26. februára 2014</w:t>
        </w:r>
      </w:ins>
      <w:r w:rsidR="00D24B78" w:rsidRPr="002256AE">
        <w:rPr>
          <w:sz w:val="24"/>
          <w:szCs w:val="24"/>
        </w:rPr>
        <w:t xml:space="preserve"> o</w:t>
      </w:r>
      <w:del w:id="214" w:author="Autor">
        <w:r>
          <w:rPr>
            <w:sz w:val="24"/>
            <w:szCs w:val="24"/>
          </w:rPr>
          <w:delText xml:space="preserve"> koordinácii postupov zadávania verejných zákaziek na práce, verejných zákaziek                 na dodávku tovaru</w:delText>
        </w:r>
      </w:del>
      <w:ins w:id="215" w:author="Autor">
        <w:r w:rsidR="00D24B78" w:rsidRPr="002256AE">
          <w:rPr>
            <w:sz w:val="24"/>
            <w:szCs w:val="24"/>
          </w:rPr>
          <w:t> verejnom obstarávaní</w:t>
        </w:r>
      </w:ins>
      <w:r w:rsidR="00D24B78" w:rsidRPr="002256AE">
        <w:rPr>
          <w:sz w:val="24"/>
          <w:szCs w:val="24"/>
        </w:rPr>
        <w:t xml:space="preserve"> a </w:t>
      </w:r>
      <w:del w:id="216" w:author="Autor">
        <w:r>
          <w:rPr>
            <w:sz w:val="24"/>
            <w:szCs w:val="24"/>
          </w:rPr>
          <w:delText>verejných zákaziek na služby,</w:delText>
        </w:r>
      </w:del>
      <w:ins w:id="217" w:author="Autor">
        <w:r w:rsidR="00D24B78" w:rsidRPr="002256AE">
          <w:rPr>
            <w:sz w:val="24"/>
            <w:szCs w:val="24"/>
          </w:rPr>
          <w:t xml:space="preserve">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ins>
      <w:r w:rsidRPr="002256AE">
        <w:rPr>
          <w:sz w:val="24"/>
          <w:szCs w:val="24"/>
        </w:rPr>
        <w:t xml:space="preserve"> a každé európske zoskupenie územnej spolupráce zriadené v súlade s nariadením Európskeho parlamentu a Rady (EÚ) </w:t>
      </w:r>
      <w:del w:id="218" w:author="Autor">
        <w:r>
          <w:rPr>
            <w:sz w:val="24"/>
            <w:szCs w:val="24"/>
          </w:rPr>
          <w:delText xml:space="preserve">                    </w:delText>
        </w:r>
      </w:del>
      <w:r w:rsidRPr="002256AE">
        <w:rPr>
          <w:sz w:val="24"/>
          <w:szCs w:val="24"/>
        </w:rPr>
        <w:t>č. 1302/2013</w:t>
      </w:r>
      <w:r w:rsidR="008900EB" w:rsidRPr="002256AE">
        <w:rPr>
          <w:sz w:val="24"/>
          <w:szCs w:val="24"/>
        </w:rPr>
        <w:t xml:space="preserve"> </w:t>
      </w:r>
      <w:ins w:id="219" w:author="Autor">
        <w:r w:rsidR="008900EB" w:rsidRPr="002256AE">
          <w:rPr>
            <w:sz w:val="24"/>
            <w:szCs w:val="24"/>
          </w:rPr>
          <w:t>zo 17. decembra 2013</w:t>
        </w:r>
        <w:r w:rsidR="00B23658" w:rsidRPr="002256AE">
          <w:rPr>
            <w:sz w:val="24"/>
            <w:szCs w:val="24"/>
          </w:rPr>
          <w:t xml:space="preserve"> v platnom znení</w:t>
        </w:r>
        <w:r w:rsidRPr="002256AE">
          <w:rPr>
            <w:sz w:val="24"/>
            <w:szCs w:val="24"/>
          </w:rPr>
          <w:t xml:space="preserve"> </w:t>
        </w:r>
      </w:ins>
      <w:r w:rsidRPr="002256AE">
        <w:rPr>
          <w:sz w:val="24"/>
          <w:szCs w:val="24"/>
        </w:rPr>
        <w:t>alebo vzniknuté podľa zákona č. 90/2008 Z. z</w:t>
      </w:r>
      <w:del w:id="220" w:author="Autor">
        <w:r>
          <w:rPr>
            <w:sz w:val="24"/>
            <w:szCs w:val="24"/>
          </w:rPr>
          <w:delText>.,</w:delText>
        </w:r>
      </w:del>
      <w:ins w:id="221" w:author="Autor">
        <w:r w:rsidRPr="002256AE">
          <w:rPr>
            <w:sz w:val="24"/>
            <w:szCs w:val="24"/>
          </w:rPr>
          <w:t>.</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w:t>
        </w:r>
      </w:ins>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1BBB64DD" w:rsidR="00EE0DF4" w:rsidRPr="00F61C24" w:rsidRDefault="00083609">
      <w:pPr>
        <w:pStyle w:val="AODefHead"/>
        <w:spacing w:before="120" w:after="120" w:line="240" w:lineRule="auto"/>
        <w:ind w:left="426"/>
        <w:rPr>
          <w:sz w:val="24"/>
          <w:szCs w:val="24"/>
        </w:rPr>
      </w:pPr>
      <w:r w:rsidRPr="00F61C24">
        <w:rPr>
          <w:b/>
          <w:sz w:val="24"/>
          <w:szCs w:val="24"/>
        </w:rPr>
        <w:lastRenderedPageBreak/>
        <w:t xml:space="preserve">Vládny audit </w:t>
      </w:r>
      <w:r w:rsidRPr="00F61C24">
        <w:rPr>
          <w:sz w:val="24"/>
          <w:szCs w:val="24"/>
        </w:rPr>
        <w:t>–</w:t>
      </w:r>
      <w:del w:id="222" w:author="Autor">
        <w:r>
          <w:rPr>
            <w:sz w:val="24"/>
            <w:szCs w:val="24"/>
          </w:rPr>
          <w:delText xml:space="preserve"> vládnym auditom sa rozumie nezávislá, objektívna, overovacia, hodnotiaca</w:delText>
        </w:r>
      </w:del>
      <w:ins w:id="223" w:author="Autor">
        <w:r w:rsidR="00B23658" w:rsidRPr="00F61C24">
          <w:rPr>
            <w:sz w:val="24"/>
            <w:szCs w:val="24"/>
          </w:rPr>
          <w:t>súhrn nezávislých, objektívnych, overovacích, hodnotiacich, uisťovacích</w:t>
        </w:r>
      </w:ins>
      <w:r w:rsidR="00B23658" w:rsidRPr="00F61C24">
        <w:rPr>
          <w:sz w:val="24"/>
          <w:szCs w:val="24"/>
        </w:rPr>
        <w:t xml:space="preserve"> a</w:t>
      </w:r>
      <w:del w:id="224" w:author="Autor">
        <w:r>
          <w:rPr>
            <w:sz w:val="24"/>
            <w:szCs w:val="24"/>
          </w:rPr>
          <w:delText xml:space="preserve"> uisťovania činnosť vykonávaná</w:delText>
        </w:r>
      </w:del>
      <w:ins w:id="225" w:author="Autor">
        <w:r w:rsidR="00B23658" w:rsidRPr="00F61C24">
          <w:rPr>
            <w:sz w:val="24"/>
            <w:szCs w:val="24"/>
          </w:rPr>
          <w:t> konzultačných činností zameraných na zdokonaľovanie riadiacich a kontrolných procesov vykonávaných</w:t>
        </w:r>
      </w:ins>
      <w:r w:rsidR="00B23658" w:rsidRPr="00F61C24">
        <w:rPr>
          <w:sz w:val="24"/>
          <w:szCs w:val="24"/>
        </w:rPr>
        <w:t xml:space="preserve"> podľa zákona </w:t>
      </w:r>
      <w:ins w:id="226" w:author="Autor">
        <w:r w:rsidR="00B23658" w:rsidRPr="00F61C24">
          <w:rPr>
            <w:sz w:val="24"/>
            <w:szCs w:val="24"/>
          </w:rPr>
          <w:t xml:space="preserve">č. 357/2015 Z. z. </w:t>
        </w:r>
      </w:ins>
      <w:r w:rsidR="00B23658" w:rsidRPr="00F61C24">
        <w:rPr>
          <w:sz w:val="24"/>
          <w:szCs w:val="24"/>
        </w:rPr>
        <w:t>o finančnej kontrole a </w:t>
      </w:r>
      <w:del w:id="227" w:author="Autor">
        <w:r>
          <w:rPr>
            <w:sz w:val="24"/>
            <w:szCs w:val="24"/>
          </w:rPr>
          <w:delText xml:space="preserve"> </w:delText>
        </w:r>
      </w:del>
      <w:r w:rsidR="00B23658" w:rsidRPr="00F61C24">
        <w:rPr>
          <w:sz w:val="24"/>
          <w:szCs w:val="24"/>
        </w:rPr>
        <w:t>audite</w:t>
      </w:r>
      <w:del w:id="228" w:author="Autor">
        <w:r>
          <w:rPr>
            <w:sz w:val="24"/>
            <w:szCs w:val="24"/>
          </w:rPr>
          <w:delText>, osobitných predpisov a </w:delText>
        </w:r>
      </w:del>
      <w:ins w:id="229" w:author="Autor">
        <w:r w:rsidR="00B23658" w:rsidRPr="00F61C24">
          <w:rPr>
            <w:sz w:val="24"/>
            <w:szCs w:val="24"/>
          </w:rPr>
          <w:t xml:space="preserve"> </w:t>
        </w:r>
        <w:r w:rsidR="008E7A90">
          <w:t>a iných aplikovateľných právnych prepisov</w:t>
        </w:r>
        <w:r w:rsidR="008E7A90" w:rsidRPr="00307126">
          <w:t xml:space="preserve"> </w:t>
        </w:r>
      </w:ins>
      <w:r w:rsidR="00B23658" w:rsidRPr="00F61C24">
        <w:rPr>
          <w:sz w:val="24"/>
          <w:szCs w:val="24"/>
        </w:rPr>
        <w:t>so zohľadnením medzinárodne uznávaných audítorských štandardov;</w:t>
      </w:r>
    </w:p>
    <w:p w14:paraId="499A5771" w14:textId="5709CC22" w:rsidR="00FB3443" w:rsidRPr="00F61C24" w:rsidRDefault="00FB3443" w:rsidP="00F61C24">
      <w:pPr>
        <w:pStyle w:val="AODefPara"/>
        <w:ind w:left="426"/>
        <w:rPr>
          <w:ins w:id="230" w:author="Autor"/>
          <w:sz w:val="24"/>
          <w:szCs w:val="24"/>
        </w:rPr>
      </w:pPr>
      <w:ins w:id="231" w:author="Autor">
        <w:r w:rsidRPr="00F61C24">
          <w:rPr>
            <w:rFonts w:eastAsia="Times New Roman"/>
            <w:b/>
            <w:color w:val="000000"/>
            <w:sz w:val="24"/>
            <w:szCs w:val="24"/>
            <w:lang w:eastAsia="sk-SK"/>
          </w:rPr>
          <w:t>Výdavky vykazované zjednodušeným spôsobom vykazovania</w:t>
        </w:r>
        <w:r w:rsidRPr="00F61C24">
          <w:rPr>
            <w:rFonts w:eastAsia="Times New Roman"/>
            <w:color w:val="000000"/>
            <w:sz w:val="24"/>
            <w:szCs w:val="24"/>
            <w:lang w:eastAsia="sk-SK"/>
          </w:rPr>
          <w:t xml:space="preserve"> – výdavky, ktorých forma je stanovená v článku 67, písm. b) – d) všeobecného nariadenia. Na výdavky, vykazované zjednodušeným spôsobom vykazovania sa neuplatňuje podmienka preukazovania ich vzniku.</w:t>
        </w:r>
      </w:ins>
    </w:p>
    <w:p w14:paraId="03D3278F" w14:textId="7F193AE3"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del w:id="232" w:author="Autor">
        <w:r>
          <w:rPr>
            <w:bCs/>
            <w:sz w:val="24"/>
            <w:szCs w:val="24"/>
          </w:rPr>
          <w:delText xml:space="preserve">            </w:delText>
        </w:r>
      </w:del>
      <w:r w:rsidR="00356A8B">
        <w:rPr>
          <w:bCs/>
          <w:sz w:val="24"/>
          <w:szCs w:val="24"/>
        </w:rPr>
        <w:t xml:space="preserve"> </w:t>
      </w:r>
      <w:r w:rsidRPr="00F61C24">
        <w:rPr>
          <w:bCs/>
          <w:sz w:val="24"/>
          <w:szCs w:val="24"/>
        </w:rPr>
        <w:t>ak prekážka, ktorá bráni Strane plniť jej povinnosť, vznikla z jej hospodárskych pomerov;</w:t>
      </w:r>
    </w:p>
    <w:p w14:paraId="56A143CF" w14:textId="05F5170C"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del w:id="233" w:author="Autor">
        <w:r>
          <w:rPr>
            <w:sz w:val="24"/>
            <w:szCs w:val="24"/>
          </w:rPr>
          <w:delText>strany</w:delText>
        </w:r>
      </w:del>
      <w:ins w:id="234" w:author="Autor">
        <w:r w:rsidR="00B23658" w:rsidRPr="002256AE">
          <w:rPr>
            <w:sz w:val="24"/>
            <w:szCs w:val="24"/>
          </w:rPr>
          <w:t>S</w:t>
        </w:r>
        <w:r w:rsidRPr="002256AE">
          <w:rPr>
            <w:sz w:val="24"/>
            <w:szCs w:val="24"/>
          </w:rPr>
          <w:t>trany</w:t>
        </w:r>
      </w:ins>
      <w:r w:rsidRPr="002256AE">
        <w:rPr>
          <w:sz w:val="24"/>
          <w:szCs w:val="24"/>
        </w:rPr>
        <w:t xml:space="preserve">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rsidP="00773ECD">
      <w:pPr>
        <w:pStyle w:val="AODefPara"/>
        <w:spacing w:before="120" w:after="120" w:line="240" w:lineRule="auto"/>
        <w:ind w:left="426"/>
        <w:rPr>
          <w:sz w:val="24"/>
          <w:szCs w:val="24"/>
        </w:rPr>
        <w:pPrChange w:id="235" w:author="Autor">
          <w:pPr>
            <w:pStyle w:val="AODefPara"/>
            <w:numPr>
              <w:ilvl w:val="0"/>
              <w:numId w:val="0"/>
            </w:numPr>
            <w:spacing w:before="120" w:after="120" w:line="240" w:lineRule="auto"/>
            <w:ind w:left="426"/>
          </w:pPr>
        </w:pPrChange>
      </w:pPr>
      <w:r w:rsidRPr="00CE7FEA">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30FA10E9"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236"/>
      <w:r w:rsidRPr="002256AE">
        <w:rPr>
          <w:bCs/>
          <w:sz w:val="24"/>
          <w:szCs w:val="24"/>
        </w:rPr>
        <w:t xml:space="preserve">predloženie dokumentácie k VO na výkon </w:t>
      </w:r>
      <w:ins w:id="237" w:author="Autor">
        <w:r w:rsidR="008F681B" w:rsidRPr="002256AE">
          <w:rPr>
            <w:bCs/>
            <w:sz w:val="24"/>
            <w:szCs w:val="24"/>
          </w:rPr>
          <w:t xml:space="preserve">prvej </w:t>
        </w:r>
      </w:ins>
      <w:r w:rsidRPr="002256AE">
        <w:rPr>
          <w:bCs/>
          <w:sz w:val="24"/>
          <w:szCs w:val="24"/>
        </w:rPr>
        <w:t>ex-ante kontroly, ak je takáto kontrola vzhľadom na charakter zákazky povinná, alebo</w:t>
      </w:r>
      <w:commentRangeEnd w:id="236"/>
      <w:r w:rsidR="009C726C">
        <w:rPr>
          <w:rStyle w:val="Odkaznakomentr"/>
          <w:rFonts w:eastAsia="Calibri"/>
          <w:szCs w:val="20"/>
          <w:lang w:eastAsia="sk-SK"/>
        </w:rPr>
        <w:commentReference w:id="236"/>
      </w:r>
      <w:r w:rsidRPr="002256AE">
        <w:rPr>
          <w:bCs/>
          <w:sz w:val="24"/>
          <w:szCs w:val="24"/>
        </w:rPr>
        <w:t xml:space="preserve"> </w:t>
      </w:r>
    </w:p>
    <w:p w14:paraId="1DF5B3AD" w14:textId="0467802F"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pri Verejných obstarávaniach, kde nie je povinne vykonávaná</w:t>
      </w:r>
      <w:ins w:id="238" w:author="Autor">
        <w:r w:rsidRPr="002256AE">
          <w:rPr>
            <w:bCs/>
            <w:sz w:val="24"/>
            <w:szCs w:val="24"/>
          </w:rPr>
          <w:t xml:space="preserve"> </w:t>
        </w:r>
        <w:r w:rsidR="008F681B" w:rsidRPr="002256AE">
          <w:rPr>
            <w:bCs/>
            <w:sz w:val="24"/>
            <w:szCs w:val="24"/>
          </w:rPr>
          <w:t>prvá</w:t>
        </w:r>
      </w:ins>
      <w:r w:rsidR="008F681B" w:rsidRPr="002256AE">
        <w:rPr>
          <w:bCs/>
          <w:sz w:val="24"/>
          <w:szCs w:val="24"/>
        </w:rPr>
        <w:t xml:space="preserve"> </w:t>
      </w:r>
      <w:r w:rsidRPr="002256AE">
        <w:rPr>
          <w:bCs/>
          <w:sz w:val="24"/>
          <w:szCs w:val="24"/>
        </w:rPr>
        <w:t xml:space="preserve">ex-ante kontrola sa              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2F366731"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 xml:space="preserve">odoslanie oznámenia použitého ako výzva na súťaž alebo výzva na predkladanie ponúk na zverejnenie, alebo </w:t>
      </w:r>
    </w:p>
    <w:p w14:paraId="5521924C"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spustenie procesu zadávania zákazky v rámci elektronického trhoviska;</w:t>
      </w:r>
    </w:p>
    <w:p w14:paraId="03F6631A" w14:textId="421480E0"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p>
    <w:p w14:paraId="019FAA59" w14:textId="64CAF68E" w:rsidR="00C2449D" w:rsidRPr="002256AE" w:rsidRDefault="00C2449D" w:rsidP="00214715">
      <w:pPr>
        <w:pStyle w:val="AODefPara"/>
        <w:numPr>
          <w:ilvl w:val="0"/>
          <w:numId w:val="0"/>
        </w:numPr>
        <w:spacing w:before="120" w:line="264" w:lineRule="auto"/>
        <w:ind w:left="426"/>
        <w:outlineLvl w:val="9"/>
        <w:rPr>
          <w:ins w:id="239" w:author="Autor"/>
          <w:bCs/>
          <w:sz w:val="24"/>
          <w:szCs w:val="24"/>
        </w:rPr>
      </w:pPr>
      <w:ins w:id="240" w:author="Auto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ins>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lastRenderedPageBreak/>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5A9713AA" w14:textId="2681CF26"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Zákon o verejnom obstarávaní </w:t>
      </w:r>
      <w:r w:rsidRPr="002256AE">
        <w:rPr>
          <w:sz w:val="24"/>
          <w:szCs w:val="24"/>
        </w:rPr>
        <w:t>alebo</w:t>
      </w:r>
      <w:r w:rsidRPr="002256AE">
        <w:rPr>
          <w:b/>
          <w:sz w:val="24"/>
          <w:szCs w:val="24"/>
        </w:rPr>
        <w:t xml:space="preserve"> zákon o VO </w:t>
      </w:r>
      <w:r w:rsidRPr="002256AE">
        <w:rPr>
          <w:sz w:val="24"/>
          <w:szCs w:val="24"/>
        </w:rPr>
        <w:t xml:space="preserve">– zákon č. 25/2006 Z. z. </w:t>
      </w:r>
      <w:del w:id="241" w:author="Autor">
        <w:r>
          <w:rPr>
            <w:sz w:val="24"/>
            <w:szCs w:val="24"/>
          </w:rPr>
          <w:delText>o verejnom obstarávaní  a o zmene a doplnení niektorých zákonov v znení neskorších predpisov</w:delText>
        </w:r>
      </w:del>
      <w:ins w:id="242" w:author="Autor">
        <w:r w:rsidRPr="002256AE">
          <w:rPr>
            <w:sz w:val="24"/>
            <w:szCs w:val="24"/>
          </w:rPr>
          <w:t xml:space="preserve">o verejnom obstarávaní  </w:t>
        </w:r>
        <w:r w:rsidR="00C2449D" w:rsidRPr="002256AE">
          <w:rPr>
            <w:sz w:val="24"/>
            <w:szCs w:val="24"/>
          </w:rPr>
          <w:t>alebo zákon č. 343/2015 o verejnom obstarávaní podľa toho, ktorý z týchto predpisov sa na danú skutočnosť uplatňuje</w:t>
        </w:r>
        <w:r w:rsidR="00F61C24">
          <w:rPr>
            <w:sz w:val="24"/>
            <w:szCs w:val="24"/>
          </w:rPr>
          <w:t>; v prípade, ak sa môžu uplatniť oba právne predpisy, pričom konkrétne ustanovenie je v nich označené odlišne, údaje pre zákon č. 25/2006 Z. z. sa uvádzajú v zátvorke</w:t>
        </w:r>
      </w:ins>
      <w:r w:rsidRPr="002256AE">
        <w:rPr>
          <w:sz w:val="24"/>
          <w:szCs w:val="24"/>
        </w:rPr>
        <w:t>;</w:t>
      </w:r>
    </w:p>
    <w:p w14:paraId="70DA57BE" w14:textId="77777777" w:rsidR="00EE0DF4" w:rsidRPr="002256AE" w:rsidRDefault="00083609">
      <w:pPr>
        <w:spacing w:before="120" w:after="120"/>
        <w:ind w:left="426"/>
        <w:jc w:val="both"/>
      </w:pPr>
      <w:commentRangeStart w:id="243"/>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243"/>
    <w:p w14:paraId="034BA757" w14:textId="5CF4A996" w:rsidR="00EE0DF4" w:rsidRPr="002256AE" w:rsidRDefault="00083609">
      <w:pPr>
        <w:spacing w:before="120" w:after="120"/>
        <w:ind w:left="426"/>
        <w:jc w:val="both"/>
      </w:pPr>
      <w:r w:rsidRPr="002256AE">
        <w:rPr>
          <w:rStyle w:val="Odkaznakomentr"/>
          <w:sz w:val="24"/>
          <w:lang w:val="x-none" w:eastAsia="x-none"/>
        </w:rPr>
        <w:commentReference w:id="243"/>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w:t>
      </w:r>
      <w:del w:id="244" w:author="Autor">
        <w:r>
          <w:delText xml:space="preserve">                           </w:delText>
        </w:r>
      </w:del>
      <w:r w:rsidRPr="002256AE">
        <w:t xml:space="preserve">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8DB0EEC"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ŽoP -</w:t>
      </w:r>
      <w:r w:rsidRPr="002256AE">
        <w:t xml:space="preserve">  dokument, ktorý pozostáva z formuláru žiadosti </w:t>
      </w:r>
      <w:del w:id="245" w:author="Autor">
        <w:r>
          <w:delText xml:space="preserve">                     </w:delText>
        </w:r>
      </w:del>
      <w:r w:rsidRPr="002256AE">
        <w:t xml:space="preserve">a povinných príloh, na základe ktorého je Prijímateľovi </w:t>
      </w:r>
      <w:del w:id="246" w:author="Autor">
        <w:r>
          <w:delText>uhrádzaný</w:delText>
        </w:r>
      </w:del>
      <w:ins w:id="247" w:author="Autor">
        <w:r w:rsidR="00356A8B">
          <w:t xml:space="preserve">možné </w:t>
        </w:r>
        <w:r w:rsidR="00C2449D" w:rsidRPr="002256AE">
          <w:t>poskyt</w:t>
        </w:r>
        <w:r w:rsidR="00356A8B">
          <w:t>núť</w:t>
        </w:r>
      </w:ins>
      <w:r w:rsidR="00C2449D" w:rsidRPr="002256AE">
        <w:t xml:space="preserve"> </w:t>
      </w:r>
      <w:r w:rsidRPr="002256AE">
        <w:t>príspevok, t.j. prostriedky EÚ a štátneho rozpočtu na</w:t>
      </w:r>
      <w:del w:id="248" w:author="Autor">
        <w:r>
          <w:delText xml:space="preserve"> </w:delText>
        </w:r>
      </w:del>
      <w:ins w:id="249" w:author="Autor">
        <w:r w:rsidR="00356A8B">
          <w:t> </w:t>
        </w:r>
      </w:ins>
      <w:r w:rsidRPr="002256AE">
        <w:t xml:space="preserve">spolufinancovanie </w:t>
      </w:r>
      <w:ins w:id="250" w:author="Autor">
        <w:r w:rsidR="00C2449D" w:rsidRPr="002256AE">
          <w:t xml:space="preserve">a zdroja pro-rata (ak relevantné) </w:t>
        </w:r>
      </w:ins>
      <w:r w:rsidRPr="002256AE">
        <w:t xml:space="preserve">v príslušnom pomere. </w:t>
      </w:r>
      <w:r w:rsidRPr="002256AE">
        <w:rPr>
          <w:bCs/>
        </w:rPr>
        <w:t xml:space="preserve">Žiadosť o platbu </w:t>
      </w:r>
      <w:del w:id="251" w:author="Autor">
        <w:r>
          <w:rPr>
            <w:bCs/>
          </w:rPr>
          <w:delText>prijímateľ eviduje</w:delText>
        </w:r>
      </w:del>
      <w:ins w:id="252" w:author="Autor">
        <w:r w:rsidR="00B16E6B" w:rsidRPr="002256AE">
          <w:rPr>
            <w:bCs/>
          </w:rPr>
          <w:t>vypraco</w:t>
        </w:r>
        <w:r w:rsidR="00D47078" w:rsidRPr="002256AE">
          <w:rPr>
            <w:bCs/>
          </w:rPr>
          <w:t>vá</w:t>
        </w:r>
        <w:r w:rsidR="009D318A">
          <w:rPr>
            <w:bCs/>
          </w:rPr>
          <w:t>v</w:t>
        </w:r>
        <w:r w:rsidR="00D47078" w:rsidRPr="002256AE">
          <w:rPr>
            <w:bCs/>
          </w:rPr>
          <w:t>a a elektronicky odosiela prostredníctvom elektronického formulára</w:t>
        </w:r>
      </w:ins>
      <w:r w:rsidR="00D47078" w:rsidRPr="002256AE">
        <w:rPr>
          <w:bCs/>
        </w:rPr>
        <w:t xml:space="preserve"> </w:t>
      </w:r>
      <w:r w:rsidRPr="002256AE">
        <w:rPr>
          <w:bCs/>
        </w:rPr>
        <w:t>v ITMS2014</w:t>
      </w:r>
      <w:del w:id="253" w:author="Autor">
        <w:r>
          <w:rPr>
            <w:bCs/>
          </w:rPr>
          <w:delText>+;</w:delText>
        </w:r>
      </w:del>
      <w:ins w:id="254" w:author="Autor">
        <w:r w:rsidRPr="002256AE">
          <w:rPr>
            <w:bCs/>
          </w:rPr>
          <w:t>+</w:t>
        </w:r>
        <w:r w:rsidR="00D47078" w:rsidRPr="002256AE">
          <w:rPr>
            <w:bCs/>
          </w:rPr>
          <w:t xml:space="preserve"> vždy Prijímateľ</w:t>
        </w:r>
        <w:r w:rsidRPr="002256AE">
          <w:rPr>
            <w:bCs/>
          </w:rPr>
          <w:t>;</w:t>
        </w:r>
      </w:ins>
    </w:p>
    <w:p w14:paraId="4E1A8B76" w14:textId="76D834D8" w:rsidR="00EE0DF4" w:rsidRPr="002256AE" w:rsidRDefault="00083609">
      <w:pPr>
        <w:spacing w:before="120" w:after="120"/>
        <w:ind w:left="426"/>
        <w:jc w:val="both"/>
      </w:pPr>
      <w:r w:rsidRPr="002256AE">
        <w:rPr>
          <w:b/>
          <w:bCs/>
        </w:rPr>
        <w:t xml:space="preserve">Žiadosť o vrátenie finančných prostriedkov </w:t>
      </w:r>
      <w:r w:rsidRPr="002256AE">
        <w:rPr>
          <w:bCs/>
        </w:rPr>
        <w:t>alebo</w:t>
      </w:r>
      <w:r w:rsidRPr="002256AE">
        <w:rPr>
          <w:b/>
          <w:bCs/>
        </w:rPr>
        <w:t xml:space="preserve"> ŽoV </w:t>
      </w:r>
      <w:r w:rsidRPr="002256AE">
        <w:rPr>
          <w:bCs/>
        </w:rPr>
        <w:t>–</w:t>
      </w:r>
      <w:r w:rsidRPr="002256AE">
        <w:rPr>
          <w:b/>
          <w:bCs/>
        </w:rPr>
        <w:t xml:space="preserve"> </w:t>
      </w:r>
      <w:r w:rsidRPr="002256AE">
        <w:t xml:space="preserve">doklad, ktorý pozostáva                  z formuláru žiadosti o vrátenie finančných prostriedkov a príloh, na </w:t>
      </w:r>
      <w:ins w:id="255" w:author="Autor">
        <w:r w:rsidRPr="002256AE">
          <w:t xml:space="preserve">základe </w:t>
        </w:r>
      </w:ins>
      <w:r w:rsidR="008D7FF0" w:rsidRPr="002256AE">
        <w:t>ktorých</w:t>
      </w:r>
      <w:del w:id="256" w:author="Autor">
        <w:r>
          <w:delText xml:space="preserve"> základe</w:delText>
        </w:r>
      </w:del>
      <w:r w:rsidR="008D7FF0" w:rsidRPr="002256AE">
        <w:t xml:space="preserve"> </w:t>
      </w:r>
      <w:r w:rsidRPr="002256AE">
        <w:t>má Prijímateľ povinnosť vrátiť finančné prostriedky v príslušnom pomere na stanovené bankové účty</w:t>
      </w:r>
      <w:r w:rsidRPr="002256AE">
        <w:rPr>
          <w:bCs/>
        </w:rPr>
        <w:t>.</w:t>
      </w:r>
    </w:p>
    <w:p w14:paraId="6B64FBA2" w14:textId="66AC2917"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w:t>
      </w:r>
      <w:ins w:id="257" w:author="Autor">
        <w:r w:rsidR="00CE7FEA">
          <w:t>alebo ostatných príloh r</w:t>
        </w:r>
        <w:r w:rsidR="00D47078" w:rsidRPr="002256AE">
          <w:t>ozhodnutia o schválení žiadosti o NFP</w:t>
        </w:r>
        <w:r w:rsidRPr="002256AE">
          <w:t xml:space="preserve"> </w:t>
        </w:r>
      </w:ins>
      <w:r w:rsidRPr="002256AE">
        <w:t>stane neplatným v dôsledku jeho rozporu s právnymi predpismi SR alebo právnymi aktmi EÚ, nespôsobí to neplatnosť celých VP</w:t>
      </w:r>
      <w:ins w:id="258" w:author="Autor">
        <w:r w:rsidR="00CE7FEA">
          <w:t xml:space="preserve"> alebo iných príloh r</w:t>
        </w:r>
        <w:r w:rsidR="00D47078" w:rsidRPr="002256AE">
          <w:t>ozhodnutia o schválení žiadosti o NFP</w:t>
        </w:r>
      </w:ins>
      <w:r w:rsidRPr="002256AE">
        <w:t>, ale iba dotknutého ustanovenia</w:t>
      </w:r>
      <w:del w:id="259" w:author="Autor">
        <w:r>
          <w:delText xml:space="preserve"> VP</w:delText>
        </w:r>
      </w:del>
      <w:r w:rsidRPr="002256AE">
        <w:t xml:space="preserve">. Poskytovateľ Bezodkladne nahradí neplatné ustanovenie novým platným ustanovením, prípadne vypustením takéhoto ustanovenia tak, aby zostal zachovaný účel </w:t>
      </w:r>
      <w:del w:id="260" w:author="Autor">
        <w:r>
          <w:delText xml:space="preserve">VP </w:delText>
        </w:r>
      </w:del>
      <w:r w:rsidR="00D47078" w:rsidRPr="002256AE">
        <w:t>a</w:t>
      </w:r>
      <w:del w:id="261" w:author="Autor">
        <w:r>
          <w:delText xml:space="preserve"> </w:delText>
        </w:r>
      </w:del>
      <w:ins w:id="262" w:author="Autor">
        <w:r w:rsidR="00D47078" w:rsidRPr="002256AE">
          <w:t> </w:t>
        </w:r>
      </w:ins>
      <w:r w:rsidR="00D47078" w:rsidRPr="002256AE">
        <w:t xml:space="preserve">obsah </w:t>
      </w:r>
      <w:del w:id="263" w:author="Autor">
        <w:r>
          <w:delText>jednotlivých ustanovení VP</w:delText>
        </w:r>
      </w:del>
      <w:ins w:id="264" w:author="Autor">
        <w:r w:rsidRPr="002256AE">
          <w:t>VP</w:t>
        </w:r>
        <w:r w:rsidR="00D47078" w:rsidRPr="002256AE">
          <w:t xml:space="preserve"> alebo dotknutej prílohy</w:t>
        </w:r>
        <w:r w:rsidRPr="002256AE">
          <w:t xml:space="preserve"> </w:t>
        </w:r>
        <w:r w:rsidR="00CE7FEA">
          <w:t>r</w:t>
        </w:r>
        <w:r w:rsidR="00D47078" w:rsidRPr="002256AE">
          <w:t>ozhodnutia o schválení žiadosti o NFP</w:t>
        </w:r>
      </w:ins>
      <w:r w:rsidR="00D47078" w:rsidRPr="002256AE">
        <w:t xml:space="preserve">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lastRenderedPageBreak/>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265"/>
      <w:r w:rsidRPr="002256AE">
        <w:t>Spolufinancovaný fondom</w:t>
      </w:r>
      <w:r w:rsidRPr="002256AE">
        <w:tab/>
        <w:t>:</w:t>
      </w:r>
      <w:r w:rsidRPr="002256AE">
        <w:tab/>
        <w:t>...............................................</w:t>
      </w:r>
      <w:commentRangeEnd w:id="265"/>
      <w:r w:rsidRPr="00773ECD">
        <w:rPr>
          <w:rStyle w:val="Odkaznakomentr"/>
          <w:sz w:val="24"/>
          <w:rPrChange w:id="266" w:author="Autor">
            <w:rPr>
              <w:rStyle w:val="Odkaznakomentr"/>
            </w:rPr>
          </w:rPrChange>
        </w:rPr>
        <w:commentReference w:id="265"/>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267"/>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(schéma štátnej pomoci/pomoci de minimis)</w:t>
      </w:r>
    </w:p>
    <w:commentRangeEnd w:id="267"/>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267"/>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t xml:space="preserve">: </w:t>
      </w:r>
      <w:r w:rsidRPr="002256AE">
        <w:tab/>
        <w:t>..............................................</w:t>
      </w:r>
    </w:p>
    <w:p w14:paraId="495C7CCE" w14:textId="75B13AB5" w:rsidR="00EE0DF4" w:rsidRPr="002256AE" w:rsidRDefault="00083609">
      <w:pPr>
        <w:tabs>
          <w:tab w:val="left" w:pos="540"/>
        </w:tabs>
        <w:spacing w:before="120" w:after="120"/>
        <w:ind w:left="426"/>
        <w:jc w:val="both"/>
      </w:pPr>
      <w:commentRangeStart w:id="268"/>
      <w:commentRangeStart w:id="269"/>
      <w:r w:rsidRPr="002256AE">
        <w:t>Použitý systém financovania</w:t>
      </w:r>
      <w:commentRangeEnd w:id="268"/>
      <w:del w:id="270" w:author="Autor">
        <w:r>
          <w:tab/>
          <w:delText xml:space="preserve">: </w:delText>
        </w:r>
        <w:r>
          <w:tab/>
          <w:delText>.................................................</w:delText>
        </w:r>
        <w:commentRangeEnd w:id="269"/>
        <w:r>
          <w:rPr>
            <w:rStyle w:val="Odkaznakomentr"/>
            <w:sz w:val="24"/>
          </w:rPr>
          <w:commentReference w:id="269"/>
        </w:r>
      </w:del>
      <w:ins w:id="271" w:author="Autor">
        <w:r w:rsidR="002B7EDD">
          <w:rPr>
            <w:rStyle w:val="Odkaznakomentr"/>
            <w:szCs w:val="20"/>
          </w:rPr>
          <w:commentReference w:id="268"/>
        </w:r>
        <w:r w:rsidRPr="002256AE">
          <w:tab/>
          <w:t xml:space="preserve">: </w:t>
        </w:r>
        <w:r w:rsidRPr="002256AE">
          <w:tab/>
          <w:t>.................................................</w:t>
        </w:r>
      </w:ins>
    </w:p>
    <w:p w14:paraId="7C2CC56C" w14:textId="72829F51"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272"/>
      <w:commentRangeStart w:id="273"/>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ins w:id="274" w:author="Autor">
        <w:r w:rsidR="00F61C24">
          <w:rPr>
            <w:rFonts w:eastAsia="SimSun"/>
            <w:lang w:eastAsia="en-US"/>
          </w:rPr>
          <w:t xml:space="preserve">cieľom projektu je </w:t>
        </w:r>
      </w:ins>
      <w:r w:rsidRPr="002256AE">
        <w:rPr>
          <w:rFonts w:eastAsia="SimSun"/>
          <w:lang w:eastAsia="en-US"/>
        </w:rPr>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272"/>
      <w:commentRangeEnd w:id="273"/>
      <w:r>
        <w:rPr>
          <w:rStyle w:val="Odkaznakomentr"/>
          <w:sz w:val="24"/>
        </w:rPr>
        <w:commentReference w:id="273"/>
      </w:r>
      <w:r w:rsidRPr="002256AE">
        <w:rPr>
          <w:rStyle w:val="Odkaznakomentr"/>
          <w:sz w:val="24"/>
        </w:rPr>
        <w:commentReference w:id="272"/>
      </w:r>
      <w:r w:rsidRPr="002256AE">
        <w:rPr>
          <w:rFonts w:eastAsia="SimSun"/>
          <w:lang w:eastAsia="en-US"/>
        </w:rPr>
        <w:t xml:space="preserve"> a ich následné udržanie počas doby Udržateľnosti projektu v súlade s podmienkami uvedenými v článku 71 všeobecného nariadenia a v rozhodnutí o schválení žiadosti o NFP.</w:t>
      </w:r>
    </w:p>
    <w:p w14:paraId="5C9EB13A" w14:textId="5AFD9456"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ins w:id="275" w:author="Autor">
        <w:r w:rsidR="00F61C24" w:rsidRPr="005C0A29">
          <w:rPr>
            <w:b w:val="0"/>
            <w:sz w:val="24"/>
            <w:szCs w:val="24"/>
          </w:rPr>
          <w:t xml:space="preserve">Schválenou žiadosťou o NFP, v súlade so </w:t>
        </w:r>
      </w:ins>
      <w:r w:rsidRPr="005C0A29">
        <w:rPr>
          <w:b w:val="0"/>
          <w:sz w:val="24"/>
          <w:szCs w:val="24"/>
        </w:rPr>
        <w:t xml:space="preserve">Systémom riadenia EŠIF, Systémom finančného riadenia, v súlade so všetkými dokumentmi, na ktoré sa v rozhodnutí o schválení žiadosti o NFP odkazuje, ak boli Zverejnené, vrátane Právnych </w:t>
      </w:r>
      <w:r w:rsidRPr="005C0A29">
        <w:rPr>
          <w:b w:val="0"/>
          <w:sz w:val="24"/>
          <w:szCs w:val="24"/>
        </w:rPr>
        <w:lastRenderedPageBreak/>
        <w:t>dokumentov a v súlade s platnými a účinnými všeobecne záväznými právnymi predpismi SR a právnymi aktmi EÚ.</w:t>
      </w:r>
    </w:p>
    <w:p w14:paraId="4F01D49D" w14:textId="028AB99E"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del w:id="276" w:author="Autor">
        <w:r>
          <w:rPr>
            <w:b w:val="0"/>
            <w:sz w:val="24"/>
            <w:szCs w:val="24"/>
          </w:rPr>
          <w:delText xml:space="preserve"> NFP a</w:delText>
        </w:r>
      </w:del>
      <w:ins w:id="277" w:author="Auto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ins>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ins w:id="278" w:author="Autor">
        <w:r w:rsidR="00F61C24" w:rsidRPr="005C0A29">
          <w:rPr>
            <w:b w:val="0"/>
            <w:sz w:val="24"/>
            <w:szCs w:val="24"/>
          </w:rPr>
          <w:t>Projektu</w:t>
        </w:r>
        <w:r w:rsidR="00F61C24">
          <w:rPr>
            <w:b w:val="0"/>
            <w:sz w:val="24"/>
            <w:szCs w:val="24"/>
          </w:rPr>
          <w:t xml:space="preserve"> </w:t>
        </w:r>
      </w:ins>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30 Nariadenia 966/2012,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hospodárne, efektívne, účinne a účelne, </w:t>
      </w:r>
    </w:p>
    <w:p w14:paraId="546A73D4"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 ostatnými pravidlami rozpočtového hospodárenia s verejnými prostriedkami vyplývajúcimi z § 19 zákona o rozpočtových pravidlách verejnej správy.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279"/>
      <w:r w:rsidRPr="002256AE">
        <w:rPr>
          <w:b w:val="0"/>
          <w:sz w:val="24"/>
          <w:szCs w:val="24"/>
        </w:rPr>
        <w:t>až do skončenia Udržateľnosti Projektu</w:t>
      </w:r>
      <w:commentRangeEnd w:id="279"/>
      <w:r w:rsidRPr="00773ECD">
        <w:rPr>
          <w:rStyle w:val="Odkaznakomentr"/>
          <w:b w:val="0"/>
          <w:sz w:val="24"/>
          <w:rPrChange w:id="280" w:author="Autor">
            <w:rPr>
              <w:rStyle w:val="Odkaznakomentr"/>
              <w:b w:val="0"/>
            </w:rPr>
          </w:rPrChange>
        </w:rPr>
        <w:commentReference w:id="279"/>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Prijímateľ je povinný zdržať sa vykonania akéhokoľvek úkonu, vrátane vstupu                      do záväzkovo-právneho vzťahu s treťou osobou, ktorým by došlo k porušeniu článku 107 </w:t>
      </w:r>
      <w:r w:rsidRPr="002256AE">
        <w:rPr>
          <w:b w:val="0"/>
          <w:sz w:val="24"/>
          <w:szCs w:val="24"/>
        </w:rPr>
        <w:lastRenderedPageBreak/>
        <w:t xml:space="preserve">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77777777" w:rsidR="00EE0DF4" w:rsidRPr="002256AE" w:rsidRDefault="00083609">
      <w:pPr>
        <w:numPr>
          <w:ilvl w:val="0"/>
          <w:numId w:val="2"/>
        </w:numPr>
        <w:tabs>
          <w:tab w:val="clear" w:pos="900"/>
        </w:tabs>
        <w:spacing w:before="120" w:after="120"/>
        <w:ind w:left="709" w:hanging="283"/>
        <w:jc w:val="both"/>
      </w:pPr>
      <w:commentRangeStart w:id="281"/>
      <w:r w:rsidRPr="002256AE">
        <w:t>maximálna výška celkových oprávnených výdavkov pre Projekty generujúce príjem  na Realizáciu aktivít Projektu predstavuje ............ EUR (slovom ............... eur)</w:t>
      </w:r>
      <w:commentRangeEnd w:id="281"/>
      <w:r w:rsidRPr="002256AE">
        <w:rPr>
          <w:rStyle w:val="Odkaznakomentr"/>
          <w:sz w:val="24"/>
        </w:rPr>
        <w:commentReference w:id="281"/>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77777777"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euro), čo predstavuje </w:t>
      </w:r>
      <w:commentRangeStart w:id="282"/>
      <w:r w:rsidRPr="002256AE">
        <w:t>.....</w:t>
      </w:r>
      <w:commentRangeEnd w:id="282"/>
      <w:r w:rsidRPr="002256AE">
        <w:rPr>
          <w:rStyle w:val="Odkaznakomentr"/>
          <w:sz w:val="24"/>
        </w:rPr>
        <w:commentReference w:id="282"/>
      </w:r>
      <w:r w:rsidRPr="002256AE">
        <w:t xml:space="preserve"> % z </w:t>
      </w:r>
      <w:commentRangeStart w:id="283"/>
      <w:r w:rsidRPr="002256AE">
        <w:t>Celkových  oprávnených výdavkov pre Projekty generujúce príjem na Realizáciu aktivít Projektu podľa ods. 1. písm. a) /Celkových oprávnených výdavkov na Realizáciu aktivít Projektu podľa ods. 1. písm. b)</w:t>
      </w:r>
      <w:commentRangeEnd w:id="283"/>
      <w:r w:rsidRPr="002256AE">
        <w:rPr>
          <w:rStyle w:val="Odkaznakomentr"/>
          <w:sz w:val="24"/>
        </w:rPr>
        <w:commentReference w:id="283"/>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284"/>
      <w:r w:rsidRPr="002256AE">
        <w:t xml:space="preserve">Prijímateľ vyhlasuje, že: </w:t>
      </w:r>
      <w:commentRangeEnd w:id="284"/>
      <w:r w:rsidRPr="00773ECD">
        <w:rPr>
          <w:rStyle w:val="Odkaznakomentr"/>
          <w:sz w:val="24"/>
          <w:rPrChange w:id="285" w:author="Autor">
            <w:rPr>
              <w:rStyle w:val="Odkaznakomentr"/>
            </w:rPr>
          </w:rPrChange>
        </w:rPr>
        <w:commentReference w:id="284"/>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286"/>
      <w:r w:rsidRPr="002256AE">
        <w:rPr>
          <w:sz w:val="24"/>
          <w:szCs w:val="24"/>
        </w:rPr>
        <w:t xml:space="preserve">má zabezpečené zdroje financovania Projektu vo výške </w:t>
      </w:r>
      <w:commentRangeStart w:id="287"/>
      <w:r w:rsidRPr="002256AE">
        <w:rPr>
          <w:sz w:val="24"/>
          <w:szCs w:val="24"/>
        </w:rPr>
        <w:t>...... %</w:t>
      </w:r>
      <w:commentRangeEnd w:id="287"/>
      <w:r w:rsidRPr="002256AE">
        <w:rPr>
          <w:rStyle w:val="Odkaznakomentr"/>
          <w:sz w:val="24"/>
          <w:szCs w:val="24"/>
        </w:rPr>
        <w:commentReference w:id="287"/>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288"/>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288"/>
      <w:r w:rsidRPr="002256AE">
        <w:rPr>
          <w:sz w:val="24"/>
          <w:szCs w:val="24"/>
        </w:rPr>
        <w:t xml:space="preserve">rozhodnutia o schválení žiadosti o NFP </w:t>
      </w:r>
      <w:r w:rsidRPr="002256AE">
        <w:rPr>
          <w:rStyle w:val="Odkaznakomentr"/>
          <w:sz w:val="24"/>
          <w:szCs w:val="24"/>
        </w:rPr>
        <w:commentReference w:id="288"/>
      </w:r>
      <w:r w:rsidRPr="002256AE">
        <w:rPr>
          <w:sz w:val="24"/>
          <w:szCs w:val="24"/>
        </w:rPr>
        <w:t>a </w:t>
      </w:r>
      <w:commentRangeEnd w:id="286"/>
      <w:r w:rsidRPr="002256AE">
        <w:rPr>
          <w:rStyle w:val="Odkaznakomentr"/>
          <w:sz w:val="24"/>
          <w:szCs w:val="24"/>
        </w:rPr>
        <w:commentReference w:id="286"/>
      </w:r>
    </w:p>
    <w:p w14:paraId="696684F9"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289"/>
      <w:r w:rsidRPr="002256AE">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(slovom:.....................euro), </w:t>
      </w:r>
      <w:commentRangeEnd w:id="289"/>
      <w:r w:rsidRPr="002256AE">
        <w:rPr>
          <w:rStyle w:val="Odkaznakomentr"/>
          <w:sz w:val="24"/>
          <w:szCs w:val="24"/>
        </w:rPr>
        <w:commentReference w:id="289"/>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4FD4B0A6"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 xml:space="preserve">Maximálna výška NFP uvedená v ods. 1. písm. c) </w:t>
      </w:r>
      <w:r w:rsidRPr="00773ECD">
        <w:rPr>
          <w:sz w:val="24"/>
          <w:rPrChange w:id="290" w:author="Autor">
            <w:rPr/>
          </w:rPrChange>
        </w:rPr>
        <w:commentReference w:id="291"/>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w:t>
      </w:r>
      <w:del w:id="292" w:author="Autor">
        <w:r>
          <w:rPr>
            <w:b w:val="0"/>
            <w:sz w:val="24"/>
            <w:szCs w:val="24"/>
          </w:rPr>
          <w:delText>NFP.</w:delText>
        </w:r>
      </w:del>
      <w:ins w:id="293" w:author="Autor">
        <w:r w:rsidR="00F61C24" w:rsidRPr="005C0A29">
          <w:rPr>
            <w:b w:val="0"/>
            <w:sz w:val="24"/>
            <w:szCs w:val="24"/>
          </w:rPr>
          <w:t xml:space="preserve">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w:t>
        </w:r>
      </w:ins>
      <w:r w:rsidRPr="005C0A29">
        <w:rPr>
          <w:b w:val="0"/>
          <w:sz w:val="24"/>
          <w:szCs w:val="24"/>
        </w:rPr>
        <w:t xml:space="preserve">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w:t>
      </w:r>
      <w:r w:rsidRPr="005C0A29">
        <w:rPr>
          <w:b w:val="0"/>
          <w:sz w:val="24"/>
          <w:szCs w:val="24"/>
        </w:rPr>
        <w:lastRenderedPageBreak/>
        <w:t>podmienok uvedených v týchto VP</w:t>
      </w:r>
      <w:del w:id="294" w:author="Autor">
        <w:r>
          <w:rPr>
            <w:b w:val="0"/>
            <w:sz w:val="24"/>
            <w:szCs w:val="24"/>
          </w:rPr>
          <w:delText>.</w:delText>
        </w:r>
      </w:del>
      <w:ins w:id="295" w:author="Autor">
        <w:r w:rsidR="00F61C24" w:rsidRPr="005C0A29">
          <w:rPr>
            <w:b w:val="0"/>
            <w:sz w:val="24"/>
            <w:szCs w:val="24"/>
          </w:rPr>
          <w:t>, vrátane podmienok oprávnenosti výdavkov podľa článku 12 VP</w:t>
        </w:r>
        <w:r w:rsidRPr="005C0A29">
          <w:rPr>
            <w:b w:val="0"/>
            <w:sz w:val="24"/>
            <w:szCs w:val="24"/>
          </w:rPr>
          <w:t>.</w:t>
        </w:r>
      </w:ins>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296"/>
      <w:r w:rsidRPr="002256AE">
        <w:t>..................</w:t>
      </w:r>
      <w:commentRangeEnd w:id="296"/>
      <w:r w:rsidRPr="002256AE">
        <w:rPr>
          <w:rStyle w:val="Odkaznakomentr"/>
          <w:sz w:val="24"/>
        </w:rPr>
        <w:commentReference w:id="296"/>
      </w:r>
      <w:r w:rsidRPr="002256AE">
        <w:t xml:space="preserve">, </w:t>
      </w:r>
      <w:commentRangeStart w:id="297"/>
      <w:r w:rsidRPr="002256AE">
        <w:t xml:space="preserve">príslušnou schémou </w:t>
      </w:r>
      <w:commentRangeEnd w:id="297"/>
      <w:r w:rsidRPr="00773ECD">
        <w:rPr>
          <w:rStyle w:val="Odkaznakomentr"/>
          <w:sz w:val="24"/>
        </w:rPr>
        <w:commentReference w:id="297"/>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298"/>
      <w:commentRangeStart w:id="299"/>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298"/>
      <w:r w:rsidRPr="00773ECD">
        <w:rPr>
          <w:b w:val="0"/>
          <w:sz w:val="24"/>
          <w:rPrChange w:id="300" w:author="Autor">
            <w:rPr>
              <w:b w:val="0"/>
            </w:rPr>
          </w:rPrChange>
        </w:rPr>
        <w:commentReference w:id="298"/>
      </w:r>
    </w:p>
    <w:commentRangeEnd w:id="299"/>
    <w:p w14:paraId="765988F8"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773ECD">
        <w:rPr>
          <w:b w:val="0"/>
          <w:sz w:val="24"/>
          <w:rPrChange w:id="301" w:author="Autor">
            <w:rPr>
              <w:b w:val="0"/>
            </w:rPr>
          </w:rPrChange>
        </w:rPr>
        <w:commentReference w:id="299"/>
      </w:r>
      <w:commentRangeStart w:id="302"/>
      <w:r w:rsidRPr="002256AE">
        <w:rPr>
          <w:b w:val="0"/>
          <w:sz w:val="24"/>
          <w:szCs w:val="24"/>
        </w:rPr>
        <w:t>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302"/>
      <w:r w:rsidRPr="00773ECD">
        <w:rPr>
          <w:b w:val="0"/>
          <w:sz w:val="24"/>
          <w:rPrChange w:id="303" w:author="Autor">
            <w:rPr>
              <w:b w:val="0"/>
            </w:rPr>
          </w:rPrChange>
        </w:rPr>
        <w:commentReference w:id="302"/>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lastRenderedPageBreak/>
        <w:t xml:space="preserve">ČLÁNOK 4 </w:t>
      </w:r>
      <w:r w:rsidRPr="002256AE">
        <w:rPr>
          <w:rFonts w:ascii="Times New Roman" w:hAnsi="Times New Roman" w:cs="Times New Roman"/>
          <w:bCs w:val="0"/>
          <w:sz w:val="24"/>
          <w:szCs w:val="24"/>
        </w:rPr>
        <w:tab/>
        <w:t>VŠEOBECNÉ POVINNOSTI PRIJÍMATEĽA</w:t>
      </w:r>
    </w:p>
    <w:p w14:paraId="6530BBD4" w14:textId="2D89BC5A"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304"/>
      <w:r w:rsidRPr="002256AE">
        <w:rPr>
          <w:bCs/>
        </w:rPr>
        <w:t xml:space="preserve">a Udržateľnosť </w:t>
      </w:r>
      <w:commentRangeEnd w:id="304"/>
      <w:r w:rsidRPr="00773ECD">
        <w:rPr>
          <w:rStyle w:val="Odkaznakomentr"/>
          <w:sz w:val="24"/>
          <w:rPrChange w:id="305" w:author="Autor">
            <w:rPr>
              <w:rStyle w:val="Odkaznakomentr"/>
            </w:rPr>
          </w:rPrChange>
        </w:rPr>
        <w:commentReference w:id="304"/>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w:t>
      </w:r>
      <w:del w:id="306" w:author="Autor">
        <w:r>
          <w:rPr>
            <w:bCs/>
          </w:rPr>
          <w:delText xml:space="preserve">                </w:delText>
        </w:r>
      </w:del>
      <w:r w:rsidRPr="002256AE">
        <w:rPr>
          <w:bCs/>
        </w:rPr>
        <w:t xml:space="preserve">na Projekte. </w:t>
      </w:r>
    </w:p>
    <w:p w14:paraId="19A2AD07" w14:textId="180B9FB1" w:rsidR="00EE0DF4" w:rsidRPr="002256AE" w:rsidRDefault="00083609">
      <w:pPr>
        <w:numPr>
          <w:ilvl w:val="1"/>
          <w:numId w:val="11"/>
        </w:numPr>
        <w:tabs>
          <w:tab w:val="clear" w:pos="540"/>
        </w:tabs>
        <w:spacing w:before="120" w:after="120"/>
        <w:ind w:left="426" w:hanging="426"/>
        <w:jc w:val="both"/>
      </w:pPr>
      <w:commentRangeStart w:id="307"/>
      <w:r w:rsidRPr="002256AE">
        <w:t>Prijímateľ je povinný zabezpečiť, aby počas doby Realizácie Projektu a</w:t>
      </w:r>
      <w:r w:rsidR="00F61C24">
        <w:t> </w:t>
      </w:r>
      <w:del w:id="308" w:author="Autor">
        <w:r>
          <w:delText>Udržateľnosti</w:delText>
        </w:r>
      </w:del>
      <w:ins w:id="309" w:author="Autor">
        <w:r w:rsidR="00F61C24">
          <w:t xml:space="preserve">Obdobia </w:t>
        </w:r>
        <w:r w:rsidR="005C0A29">
          <w:t>u</w:t>
        </w:r>
        <w:r w:rsidR="005C0A29" w:rsidRPr="002256AE">
          <w:t>držateľnosti</w:t>
        </w:r>
      </w:ins>
      <w:r w:rsidR="005C0A29" w:rsidRPr="002256AE">
        <w:t xml:space="preserve">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307"/>
      <w:r w:rsidRPr="002256AE">
        <w:rPr>
          <w:rStyle w:val="Odkaznakomentr"/>
          <w:sz w:val="24"/>
        </w:rPr>
        <w:commentReference w:id="307"/>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310"/>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310"/>
      <w:r w:rsidRPr="002256AE">
        <w:rPr>
          <w:rStyle w:val="Odkaznakomentr"/>
          <w:sz w:val="24"/>
        </w:rPr>
        <w:commentReference w:id="310"/>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311"/>
      <w:r w:rsidRPr="002256AE">
        <w:t>........</w:t>
      </w:r>
      <w:commentRangeEnd w:id="311"/>
      <w:r w:rsidRPr="002256AE">
        <w:rPr>
          <w:rStyle w:val="Odkaznakomentr"/>
          <w:sz w:val="24"/>
        </w:rPr>
        <w:commentReference w:id="311"/>
      </w:r>
      <w:r w:rsidRPr="002256AE">
        <w:t xml:space="preserve"> kalendárnych mesiacov počas Realizácie hlavných aktivít Projektu. Žiadosť o platbu               (s príznakom  záverečná) Prijímateľ predloží najneskôr </w:t>
      </w:r>
      <w:commentRangeStart w:id="312"/>
      <w:r w:rsidRPr="002256AE">
        <w:t xml:space="preserve">do troch mesiacov </w:t>
      </w:r>
      <w:commentRangeEnd w:id="312"/>
      <w:r w:rsidRPr="002256AE">
        <w:rPr>
          <w:rStyle w:val="Odkaznakomentr"/>
          <w:sz w:val="24"/>
        </w:rPr>
        <w:commentReference w:id="312"/>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313"/>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313"/>
      <w:r w:rsidRPr="002256AE">
        <w:rPr>
          <w:rStyle w:val="Odkaznakomentr"/>
          <w:sz w:val="24"/>
        </w:rPr>
        <w:commentReference w:id="313"/>
      </w:r>
    </w:p>
    <w:p w14:paraId="422B4687" w14:textId="10F9F85C" w:rsidR="00EE0DF4" w:rsidRPr="002256AE" w:rsidRDefault="00083609">
      <w:pPr>
        <w:numPr>
          <w:ilvl w:val="0"/>
          <w:numId w:val="6"/>
        </w:numPr>
        <w:tabs>
          <w:tab w:val="clear" w:pos="900"/>
        </w:tabs>
        <w:spacing w:before="120" w:after="120"/>
        <w:ind w:left="709" w:hanging="283"/>
        <w:jc w:val="both"/>
      </w:pPr>
      <w:r w:rsidRPr="002256AE">
        <w:lastRenderedPageBreak/>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del w:id="314" w:author="Autor">
        <w:r>
          <w:delText>zákonmi</w:delText>
        </w:r>
      </w:del>
      <w:ins w:id="315" w:author="Autor">
        <w:r w:rsidR="00F61C24">
          <w:t>právnymi predpismi SR/právnymi aktmi EÚ</w:t>
        </w:r>
      </w:ins>
      <w:r w:rsidR="00F61C24" w:rsidRPr="002256AE">
        <w:t xml:space="preserve"> </w:t>
      </w:r>
      <w:r w:rsidRPr="002256AE">
        <w:t>a Právnymi dokumentmi, ktoré na jeho vykonanie môže vydať Poskytovateľ.</w:t>
      </w:r>
    </w:p>
    <w:p w14:paraId="113D7FE3" w14:textId="60B99798" w:rsidR="00EE0DF4" w:rsidRPr="002256AE" w:rsidRDefault="00083609">
      <w:pPr>
        <w:numPr>
          <w:ilvl w:val="0"/>
          <w:numId w:val="6"/>
        </w:numPr>
        <w:tabs>
          <w:tab w:val="clear" w:pos="900"/>
        </w:tabs>
        <w:spacing w:before="120" w:after="120"/>
        <w:ind w:left="709" w:hanging="283"/>
        <w:jc w:val="both"/>
      </w:pPr>
      <w:commentRangeStart w:id="316"/>
      <w:r w:rsidRPr="002256AE">
        <w:t xml:space="preserve">Poistenie pokrývajúce poistenie majetku </w:t>
      </w:r>
      <w:commentRangeEnd w:id="316"/>
      <w:r w:rsidRPr="002256AE">
        <w:rPr>
          <w:rStyle w:val="Odkaznakomentr"/>
          <w:sz w:val="24"/>
        </w:rPr>
        <w:commentReference w:id="316"/>
      </w:r>
      <w:r w:rsidRPr="002256AE">
        <w:t xml:space="preserve">obstaraného alebo zhodnoteného v súvislosti s Realizáciou hlavných aktivít Projektu, ktorý je zahrnutý v Žiadosti o platbu,                 a to za podmienok a spôsobom stanoveným v článku 11 ods. </w:t>
      </w:r>
      <w:del w:id="317" w:author="Autor">
        <w:r>
          <w:delText>7 VP.</w:delText>
        </w:r>
      </w:del>
      <w:ins w:id="318" w:author="Autor">
        <w:r w:rsidRPr="002256AE">
          <w:t>7 VP</w:t>
        </w:r>
        <w:r w:rsidR="00F61C24">
          <w:t>, ak Poskytovateľ nestanovil vo Vyzvaní alebo v inom Právnom dokumente, že poistenie sa nevyžaduje</w:t>
        </w:r>
        <w:r w:rsidRPr="002256AE">
          <w:t>.</w:t>
        </w:r>
      </w:ins>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4AF98892"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del w:id="319" w:author="Autor">
        <w:r>
          <w:delText>nedosiahnutia/neudržania cieľa</w:delText>
        </w:r>
      </w:del>
      <w:ins w:id="320" w:author="Autor">
        <w:r w:rsidR="00F61C24">
          <w:t xml:space="preserve">vo vzťahu k cieľu </w:t>
        </w:r>
      </w:ins>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w:t>
      </w:r>
      <w:r w:rsidRPr="002256AE">
        <w:lastRenderedPageBreak/>
        <w:t xml:space="preserve">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77777777"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14:paraId="04A2DF4C" w14:textId="61F92786" w:rsidR="00EE0DF4" w:rsidRPr="002256AE" w:rsidRDefault="00083609">
      <w:pPr>
        <w:pStyle w:val="Odsekzoznamu1"/>
        <w:numPr>
          <w:ilvl w:val="2"/>
          <w:numId w:val="46"/>
        </w:numPr>
        <w:tabs>
          <w:tab w:val="clear" w:pos="2340"/>
        </w:tabs>
        <w:spacing w:before="120" w:after="120"/>
        <w:ind w:left="709" w:hanging="283"/>
        <w:jc w:val="both"/>
      </w:pPr>
      <w:r w:rsidRPr="002256AE">
        <w:t xml:space="preserve">V prípade </w:t>
      </w:r>
      <w:r w:rsidRPr="002256AE">
        <w:rPr>
          <w:b/>
          <w:u w:val="single"/>
        </w:rPr>
        <w:t>menej významných zmien</w:t>
      </w:r>
      <w:r w:rsidRPr="002256AE">
        <w:t xml:space="preserve"> Projektu</w:t>
      </w:r>
      <w:del w:id="321" w:author="Autor">
        <w:r>
          <w:delText xml:space="preserve"> (v Systéme riadenia EŠIF označené ako „nepodstatné zmeny“),</w:delText>
        </w:r>
      </w:del>
      <w:ins w:id="322" w:author="Autor">
        <w:r w:rsidRPr="002256AE">
          <w:t>,</w:t>
        </w:r>
      </w:ins>
      <w:r w:rsidRPr="002256AE">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2256AE">
        <w:rPr>
          <w:u w:val="single"/>
        </w:rPr>
        <w:t>nie je povinný</w:t>
      </w:r>
      <w:r w:rsidRPr="002256AE">
        <w:t xml:space="preserve"> požiadať o zmenu VP na formulári, ktorý pre tento účel vydal Poskytovateľ a ktorý sa využije pre významnejšie zmeny podľa písm. d) tohto odseku. </w:t>
      </w:r>
    </w:p>
    <w:p w14:paraId="4E543872" w14:textId="7B391E90" w:rsidR="00F61C24" w:rsidRPr="00207450" w:rsidRDefault="00083609" w:rsidP="00F61C24">
      <w:pPr>
        <w:spacing w:before="120" w:line="264" w:lineRule="auto"/>
        <w:ind w:left="720"/>
        <w:jc w:val="both"/>
        <w:rPr>
          <w:ins w:id="323" w:author="Autor"/>
          <w:sz w:val="22"/>
          <w:szCs w:val="22"/>
        </w:rPr>
      </w:pPr>
      <w:r w:rsidRPr="002256AE">
        <w:t xml:space="preserve">V prípade, ak zmena, ktorú Prijímateľ oznámil Poskytovateľovi podľa tohto písm. c) ako menej významnú zmenu, nie je podľa stanoviska Poskytovateľa menej významnou zmenou, </w:t>
      </w:r>
      <w:ins w:id="324" w:author="Autor">
        <w:r w:rsidR="00F61C24">
          <w:rPr>
            <w:sz w:val="22"/>
            <w:szCs w:val="22"/>
          </w:rPr>
          <w:t>alebo ju Poskytovateľ nemôže akceptovať z iných riadne odôvodnených dôvodov</w:t>
        </w:r>
        <w:r w:rsidR="00F61C24" w:rsidRPr="00360B63">
          <w:rPr>
            <w:sz w:val="22"/>
          </w:rPr>
          <w:t xml:space="preserve">, </w:t>
        </w:r>
      </w:ins>
      <w:r w:rsidRPr="002256AE">
        <w:t>Poskytovateľ je oprávnený neakceptovať oznámenie Prijímateľa, ak toto svoje odôvodnené stanovisko Prijímateľovi oznámi</w:t>
      </w:r>
      <w:del w:id="325" w:author="Autor">
        <w:r>
          <w:delText xml:space="preserve"> Bezodkladne po doručení oznámenia o menej významnej zmene.</w:delText>
        </w:r>
      </w:del>
      <w:ins w:id="326" w:author="Autor">
        <w:r w:rsidRPr="002256AE">
          <w:t>.</w:t>
        </w:r>
      </w:ins>
      <w:r w:rsidRPr="002256AE">
        <w:t xml:space="preserve"> Ak Poskytovateľ neakceptuje oznámenie Prijímateľa podľa predchádzajúcej vety, Prijímateľ je </w:t>
      </w:r>
      <w:del w:id="327" w:author="Autor">
        <w:r>
          <w:delText>povinný</w:delText>
        </w:r>
      </w:del>
      <w:ins w:id="328" w:author="Autor">
        <w:r w:rsidR="00F61C24">
          <w:t>oprávnený</w:t>
        </w:r>
      </w:ins>
      <w:r w:rsidR="00F61C24" w:rsidRPr="002256AE">
        <w:t xml:space="preserve"> </w:t>
      </w:r>
      <w:r w:rsidRPr="002256AE">
        <w:t>postupovať pri zmene VP iba podľa písm. d) tohto odseku</w:t>
      </w:r>
      <w:del w:id="329" w:author="Autor">
        <w:r>
          <w:delText xml:space="preserve">. </w:delText>
        </w:r>
      </w:del>
      <w:ins w:id="330" w:author="Autor">
        <w:r w:rsidR="00F61C24">
          <w:t>,</w:t>
        </w:r>
        <w:r w:rsidR="00F61C24" w:rsidRPr="00F61C24">
          <w:rPr>
            <w:sz w:val="22"/>
            <w:szCs w:val="22"/>
          </w:rPr>
          <w:t xml:space="preserve"> </w:t>
        </w:r>
        <w:r w:rsidR="00F61C24" w:rsidRPr="00934A61">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Pr>
            <w:sz w:val="22"/>
            <w:szCs w:val="22"/>
          </w:rPr>
          <w:t>ustanovenia</w:t>
        </w:r>
        <w:r w:rsidR="00F61C24" w:rsidRPr="00934A61">
          <w:rPr>
            <w:sz w:val="22"/>
            <w:szCs w:val="22"/>
          </w:rPr>
          <w:t xml:space="preserve"> </w:t>
        </w:r>
        <w:r w:rsidR="00D54E2A">
          <w:rPr>
            <w:sz w:val="22"/>
            <w:szCs w:val="22"/>
          </w:rPr>
          <w:t>VP</w:t>
        </w:r>
        <w:r w:rsidR="00F61C24" w:rsidRPr="00934A61">
          <w:rPr>
            <w:sz w:val="22"/>
            <w:szCs w:val="22"/>
          </w:rPr>
          <w:t xml:space="preserve"> a podľa Príručky pre Prijímateľa.</w:t>
        </w:r>
        <w:r w:rsidR="00F61C24">
          <w:rPr>
            <w:sz w:val="22"/>
            <w:szCs w:val="22"/>
          </w:rPr>
          <w:t xml:space="preserve"> V ostatných prípadoch Poskytovateľ informuje Prijímateľa o výsledku zmenového konania formou oznámenia, </w:t>
        </w:r>
        <w:r w:rsidR="00F61C24" w:rsidRPr="00ED13BB">
          <w:rPr>
            <w:sz w:val="22"/>
            <w:szCs w:val="22"/>
          </w:rPr>
          <w:t>v ktorom konštatuje, že vzal zmenu Projektu na vedomie, čím dochádza k akceptovaniu tejto</w:t>
        </w:r>
        <w:r w:rsidR="00F61C24">
          <w:rPr>
            <w:sz w:val="22"/>
            <w:szCs w:val="22"/>
          </w:rPr>
          <w:t xml:space="preserve"> menej významnej zmeny.</w:t>
        </w:r>
      </w:ins>
    </w:p>
    <w:p w14:paraId="775D0DF2" w14:textId="098A50F5" w:rsidR="00EE0DF4" w:rsidRPr="002256AE" w:rsidRDefault="00EE0DF4">
      <w:pPr>
        <w:spacing w:before="120" w:after="120"/>
        <w:ind w:left="709" w:hanging="1"/>
        <w:jc w:val="both"/>
      </w:pPr>
    </w:p>
    <w:p w14:paraId="47ECE49D" w14:textId="77777777"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331"/>
      <w:r w:rsidRPr="002256AE">
        <w:t>pri ich najbližšej aktualizácii.</w:t>
      </w:r>
      <w:commentRangeEnd w:id="331"/>
      <w:r w:rsidRPr="002256AE">
        <w:rPr>
          <w:rStyle w:val="Odkaznakomentr"/>
          <w:sz w:val="24"/>
        </w:rPr>
        <w:commentReference w:id="331"/>
      </w:r>
      <w:r w:rsidRPr="002256AE">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77777777" w:rsidR="00EE0DF4" w:rsidRPr="002256AE" w:rsidRDefault="00083609">
      <w:pPr>
        <w:pStyle w:val="AOHead4"/>
        <w:numPr>
          <w:ilvl w:val="3"/>
          <w:numId w:val="47"/>
        </w:numPr>
        <w:spacing w:before="120" w:after="120"/>
        <w:ind w:left="1134" w:hanging="141"/>
        <w:rPr>
          <w:sz w:val="24"/>
          <w:szCs w:val="24"/>
        </w:rPr>
      </w:pPr>
      <w:r w:rsidRPr="002256AE">
        <w:rPr>
          <w:sz w:val="24"/>
          <w:szCs w:val="24"/>
        </w:rPr>
        <w:lastRenderedPageBreak/>
        <w:t xml:space="preserve">omeškanie </w:t>
      </w:r>
      <w:r w:rsidRPr="002256AE">
        <w:rPr>
          <w:bCs/>
          <w:sz w:val="24"/>
          <w:szCs w:val="24"/>
        </w:rPr>
        <w:t xml:space="preserve">Prijímateľa so </w:t>
      </w:r>
      <w:commentRangeStart w:id="332"/>
      <w:r w:rsidRPr="002256AE">
        <w:rPr>
          <w:bCs/>
          <w:sz w:val="24"/>
          <w:szCs w:val="24"/>
        </w:rPr>
        <w:t xml:space="preserve">Začatím realizácie hlavných aktivít Projektu </w:t>
      </w:r>
      <w:commentRangeEnd w:id="332"/>
      <w:r w:rsidRPr="002256AE">
        <w:rPr>
          <w:rStyle w:val="Odkaznakomentr"/>
          <w:sz w:val="24"/>
          <w:szCs w:val="24"/>
        </w:rPr>
        <w:commentReference w:id="332"/>
      </w:r>
      <w:r w:rsidRPr="002256AE">
        <w:rPr>
          <w:bCs/>
          <w:sz w:val="24"/>
          <w:szCs w:val="24"/>
        </w:rPr>
        <w:t>voči</w:t>
      </w:r>
      <w:r w:rsidRPr="002256AE">
        <w:rPr>
          <w:sz w:val="24"/>
          <w:szCs w:val="24"/>
        </w:rPr>
        <w:t xml:space="preserve"> termínu uvedenému v Prílohe č. 2, </w:t>
      </w:r>
    </w:p>
    <w:p w14:paraId="59567844" w14:textId="77777777" w:rsidR="00EE0DF4" w:rsidRDefault="00083609">
      <w:pPr>
        <w:pStyle w:val="AOHead4"/>
        <w:numPr>
          <w:ilvl w:val="3"/>
          <w:numId w:val="47"/>
        </w:numPr>
        <w:spacing w:before="120" w:after="120"/>
        <w:ind w:left="1134" w:hanging="141"/>
        <w:rPr>
          <w:del w:id="333" w:author="Autor"/>
          <w:sz w:val="24"/>
          <w:szCs w:val="24"/>
        </w:rPr>
      </w:pPr>
      <w:commentRangeStart w:id="334"/>
      <w:del w:id="335" w:author="Autor">
        <w:r>
          <w:rPr>
            <w:sz w:val="24"/>
            <w:szCs w:val="24"/>
          </w:rPr>
          <w:delText>zníženie hodnoty Merateľného ukazovateľa Projektu o 5% alebo menej oproti výške Merateľného ukazovateľa Projektu, ktorá bola schválená v Žiadosti o NFP,</w:delText>
        </w:r>
        <w:commentRangeEnd w:id="334"/>
        <w:r>
          <w:rPr>
            <w:rStyle w:val="Odkaznakomentr"/>
            <w:sz w:val="24"/>
            <w:szCs w:val="24"/>
          </w:rPr>
          <w:commentReference w:id="334"/>
        </w:r>
      </w:del>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336"/>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336"/>
      <w:r w:rsidRPr="002256AE">
        <w:rPr>
          <w:rStyle w:val="Odkaznakomentr"/>
          <w:sz w:val="24"/>
          <w:szCs w:val="24"/>
        </w:rPr>
        <w:commentReference w:id="336"/>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Default="00083609" w:rsidP="00F61C24">
      <w:pPr>
        <w:pStyle w:val="AOHead4"/>
        <w:numPr>
          <w:ilvl w:val="3"/>
          <w:numId w:val="47"/>
        </w:numPr>
        <w:spacing w:before="120" w:after="120"/>
        <w:ind w:left="1134" w:hanging="142"/>
        <w:rPr>
          <w:bCs/>
          <w:sz w:val="24"/>
          <w:szCs w:val="24"/>
        </w:rPr>
      </w:pPr>
      <w:r w:rsidRPr="002256AE">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5C0A29" w:rsidRDefault="00F61C24" w:rsidP="005C0A29">
      <w:pPr>
        <w:spacing w:before="120" w:line="264" w:lineRule="auto"/>
        <w:ind w:left="709"/>
        <w:jc w:val="both"/>
        <w:rPr>
          <w:ins w:id="337" w:author="Autor"/>
        </w:rPr>
      </w:pPr>
      <w:ins w:id="338" w:author="Auto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ins>
    </w:p>
    <w:p w14:paraId="02E338F0" w14:textId="77777777" w:rsidR="00F61C24" w:rsidRPr="005C0A29" w:rsidRDefault="00F61C24" w:rsidP="005C0A29">
      <w:pPr>
        <w:rPr>
          <w:ins w:id="339" w:author="Autor"/>
        </w:rPr>
      </w:pPr>
    </w:p>
    <w:p w14:paraId="5E775103" w14:textId="636CA9AA" w:rsidR="00EE0DF4" w:rsidRPr="002256AE" w:rsidRDefault="00083609">
      <w:pPr>
        <w:pStyle w:val="Odsekzoznamu1"/>
        <w:numPr>
          <w:ilvl w:val="2"/>
          <w:numId w:val="46"/>
        </w:numPr>
        <w:tabs>
          <w:tab w:val="clear" w:pos="2340"/>
        </w:tabs>
        <w:spacing w:before="120" w:after="120"/>
        <w:ind w:left="709" w:hanging="283"/>
        <w:jc w:val="both"/>
      </w:pPr>
      <w:r w:rsidRPr="002256AE">
        <w:t xml:space="preserve">Iné zmeny VP a ostatných príloh rozhodnutia o schválení žiadosti o NFP, ako sú zmeny opísané v písm. a) až c)  a e) tohto odseku, sú </w:t>
      </w:r>
      <w:r w:rsidRPr="00773ECD">
        <w:rPr>
          <w:b/>
          <w:u w:val="single"/>
          <w:rPrChange w:id="340" w:author="Autor">
            <w:rPr/>
          </w:rPrChange>
        </w:rPr>
        <w:t>významnejšími zmenami Projektu</w:t>
      </w:r>
      <w:r w:rsidRPr="002256AE">
        <w:t xml:space="preserve"> (ďalej aj ako „významnejšie zmeny</w:t>
      </w:r>
      <w:del w:id="341" w:author="Autor">
        <w:r>
          <w:delText>“, ktoré sú v Systéme riadenia EŠIF označené ako „podstatné zmeny“).</w:delText>
        </w:r>
      </w:del>
      <w:ins w:id="342" w:author="Autor">
        <w:r w:rsidRPr="002256AE">
          <w:t>“).</w:t>
        </w:r>
      </w:ins>
      <w:r w:rsidRPr="002256AE">
        <w:t xml:space="preserve">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5AB5C3FC" w:rsidR="00EE0DF4" w:rsidRPr="002256AE" w:rsidRDefault="00083609">
      <w:pPr>
        <w:spacing w:before="120" w:after="120"/>
        <w:ind w:left="709"/>
        <w:jc w:val="both"/>
      </w:pPr>
      <w:r w:rsidRPr="002256AE">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del w:id="343" w:author="Autor">
        <w:r>
          <w:delText>menej významná</w:delText>
        </w:r>
      </w:del>
      <w:ins w:id="344" w:author="Autor">
        <w:r w:rsidR="00F61C24">
          <w:t>významnejšia</w:t>
        </w:r>
      </w:ins>
      <w:r w:rsidRPr="002256AE">
        <w:t xml:space="preserve"> zmena nemá vplyv na znenie ustanovení VP a ostatných príloh rozhodnutia o schválení žiadosti o NFP.</w:t>
      </w:r>
    </w:p>
    <w:p w14:paraId="1A2A6CBD" w14:textId="77777777" w:rsidR="00EE0DF4" w:rsidRPr="002256AE" w:rsidRDefault="00083609">
      <w:pPr>
        <w:pStyle w:val="Odsekzoznamu1"/>
        <w:numPr>
          <w:ilvl w:val="2"/>
          <w:numId w:val="46"/>
        </w:numPr>
        <w:tabs>
          <w:tab w:val="clear" w:pos="2340"/>
        </w:tabs>
        <w:spacing w:before="120" w:after="120"/>
        <w:ind w:left="709" w:hanging="283"/>
        <w:jc w:val="both"/>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w:t>
      </w:r>
      <w:r w:rsidRPr="002256AE">
        <w:lastRenderedPageBreak/>
        <w:t>vo výške, ktorá je úmerná obdobiu, počas ktorého došlo k porušeniu podmienok v dôsledku vzniku Podstatnej zmeny Projektu.</w:t>
      </w:r>
    </w:p>
    <w:p w14:paraId="689A4F05" w14:textId="68C15162"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w:t>
      </w:r>
      <w:del w:id="345" w:author="Autor">
        <w:r>
          <w:delText xml:space="preserve">                    </w:delText>
        </w:r>
      </w:del>
      <w:r w:rsidRPr="002256AE">
        <w:t>o zmenu VP alebo ostatných príloh rozhodnutia o schválení žiadosti o NFP</w:t>
      </w:r>
      <w:del w:id="346" w:author="Autor">
        <w:r>
          <w:delText xml:space="preserve">                       </w:delText>
        </w:r>
      </w:del>
      <w:r w:rsidRPr="002256AE">
        <w:t xml:space="preserve">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347"/>
      <w:r w:rsidRPr="002256AE">
        <w:t xml:space="preserve">Merateľných ukazovateľov Projektu, ak ide o zníženie </w:t>
      </w:r>
      <w:ins w:id="348" w:author="Autor">
        <w:r w:rsidR="00F61C24">
          <w:t xml:space="preserve">cieľovej </w:t>
        </w:r>
      </w:ins>
      <w:r w:rsidRPr="002256AE">
        <w:t>hodnoty o viac ako 5% oproti výške</w:t>
      </w:r>
      <w:ins w:id="349" w:author="Autor">
        <w:r w:rsidRPr="002256AE">
          <w:t xml:space="preserve"> </w:t>
        </w:r>
        <w:r w:rsidR="00F61C24">
          <w:t>cieľovej hodnoty</w:t>
        </w:r>
      </w:ins>
      <w:r w:rsidR="00F61C24">
        <w:t xml:space="preserve"> </w:t>
      </w:r>
      <w:r w:rsidRPr="002256AE">
        <w:t xml:space="preserve">Merateľného ukazovateľa, ktorá bola schválená v Žiadosti o NFP, </w:t>
      </w:r>
      <w:commentRangeEnd w:id="347"/>
      <w:r w:rsidRPr="002256AE">
        <w:commentReference w:id="347"/>
      </w:r>
    </w:p>
    <w:p w14:paraId="28D12CD2" w14:textId="77777777"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350"/>
      <w:r w:rsidRPr="002256AE">
        <w:t>týkajúcej sa začatia Verejného obstarávania na hlavné aktivity Projektu, ak sa s ním nezačne do 3 mesiacov od účinnosti rozhodnutia o schválení žiadosti o NFP,</w:t>
      </w:r>
      <w:commentRangeEnd w:id="350"/>
      <w:r w:rsidRPr="002256AE">
        <w:commentReference w:id="350"/>
      </w:r>
    </w:p>
    <w:p w14:paraId="7BB12F7B"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predĺženia Realizácie hlavných aktivít Projektu oproti termínom vyplývajúcim z Prílohy č. 2,</w:t>
      </w:r>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používaného systému financovania,</w:t>
      </w:r>
    </w:p>
    <w:p w14:paraId="693AF119"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731572B1" w:rsidR="00EE0DF4" w:rsidRPr="002256AE" w:rsidRDefault="00083609">
      <w:pPr>
        <w:numPr>
          <w:ilvl w:val="1"/>
          <w:numId w:val="6"/>
        </w:numPr>
        <w:tabs>
          <w:tab w:val="clear" w:pos="1620"/>
          <w:tab w:val="left" w:pos="426"/>
        </w:tabs>
        <w:spacing w:before="120" w:after="120"/>
        <w:ind w:left="426" w:hanging="426"/>
        <w:jc w:val="both"/>
      </w:pPr>
      <w:commentRangeStart w:id="351"/>
      <w:r w:rsidRPr="002256AE">
        <w:t xml:space="preserve">V prípade </w:t>
      </w:r>
      <w:del w:id="352" w:author="Autor">
        <w:r>
          <w:delText>Merateľných ukazovateľov Projektu (</w:delText>
        </w:r>
      </w:del>
      <w:r w:rsidRPr="002256AE">
        <w:t>zmeny podľa odseku 3</w:t>
      </w:r>
      <w:r w:rsidR="00F61C24">
        <w:t xml:space="preserve"> </w:t>
      </w:r>
      <w:ins w:id="353" w:author="Autor">
        <w:r w:rsidR="00F61C24">
          <w:t>písm.</w:t>
        </w:r>
        <w:r w:rsidRPr="002256AE">
          <w:t xml:space="preserve"> </w:t>
        </w:r>
      </w:ins>
      <w:r w:rsidRPr="002256AE">
        <w:t>c) tohto článku</w:t>
      </w:r>
      <w:del w:id="354" w:author="Autor">
        <w:r>
          <w:delText>)</w:delText>
        </w:r>
      </w:del>
      <w:r w:rsidRPr="002256AE">
        <w:t xml:space="preserve"> sa samostatne posudzujú zmeny v</w:t>
      </w:r>
      <w:r w:rsidR="00F61C24">
        <w:t> </w:t>
      </w:r>
      <w:ins w:id="355" w:author="Autor">
        <w:r w:rsidR="00F61C24">
          <w:t xml:space="preserve">cieľových hodnotách </w:t>
        </w:r>
      </w:ins>
      <w:r w:rsidRPr="002256AE">
        <w:t xml:space="preserve">Merateľných ukazovateľoch Projektu s príznakom </w:t>
      </w:r>
      <w:ins w:id="356" w:author="Autor">
        <w:r w:rsidR="00F61C24">
          <w:t xml:space="preserve">v súvislosti s vplyvom navrhovanej zmeny na výšku poskytnutého NFP </w:t>
        </w:r>
      </w:ins>
      <w:r w:rsidRPr="002256AE">
        <w:t>a v</w:t>
      </w:r>
      <w:r w:rsidR="00F61C24">
        <w:t> </w:t>
      </w:r>
      <w:ins w:id="357" w:author="Autor">
        <w:r w:rsidR="00F61C24">
          <w:t xml:space="preserve">cieľových hodnotách </w:t>
        </w:r>
      </w:ins>
      <w:r w:rsidRPr="002256AE">
        <w:t>Merateľných ukazovateľoch Projektu bez príznaku, a to nasledovne:</w:t>
      </w:r>
    </w:p>
    <w:p w14:paraId="5ABE1F62" w14:textId="18DDF06E" w:rsidR="00F61C24" w:rsidRDefault="00083609">
      <w:pPr>
        <w:numPr>
          <w:ilvl w:val="2"/>
          <w:numId w:val="6"/>
        </w:numPr>
        <w:tabs>
          <w:tab w:val="clear" w:pos="2340"/>
          <w:tab w:val="left" w:pos="851"/>
        </w:tabs>
        <w:spacing w:before="120" w:after="120"/>
        <w:ind w:left="851" w:hanging="425"/>
        <w:jc w:val="both"/>
        <w:rPr>
          <w:ins w:id="358" w:author="Autor"/>
        </w:rPr>
      </w:pPr>
      <w:r w:rsidRPr="002256AE">
        <w:t xml:space="preserve">V prípade Merateľných ukazovateľov Projektu s príznakom Poskytovateľ                       pri posudzovaní požadovanej zmeny posúdi zdôvodnenie nedosiahnutia </w:t>
      </w:r>
      <w:ins w:id="359" w:author="Autor">
        <w:r w:rsidR="00F61C24">
          <w:t xml:space="preserve">cieľových hodnôt </w:t>
        </w:r>
      </w:ins>
      <w:r w:rsidRPr="002256AE">
        <w:t>týchto ukazovateľov z hľadiska identifikácie rizík, ktoré boli predmetom analýzy</w:t>
      </w:r>
      <w:del w:id="360" w:author="Autor">
        <w:r>
          <w:delText xml:space="preserve">                    </w:delText>
        </w:r>
      </w:del>
      <w:r w:rsidR="00F61C24">
        <w:t xml:space="preserve"> </w:t>
      </w:r>
      <w:r w:rsidRPr="002256AE">
        <w:t xml:space="preserve">pri predkladaní Žiadosti o NFP a predložených dokumentov preukazujúcich skutočnosť, že nedosiahnutie </w:t>
      </w:r>
      <w:ins w:id="361" w:author="Autor">
        <w:r w:rsidR="00F61C24">
          <w:t xml:space="preserve">cieľových </w:t>
        </w:r>
      </w:ins>
      <w:r w:rsidRPr="002256AE">
        <w:t xml:space="preserve">hodnôt Merateľných </w:t>
      </w:r>
      <w:r w:rsidRPr="002256AE">
        <w:lastRenderedPageBreak/>
        <w:t>ukazovateľov</w:t>
      </w:r>
      <w:ins w:id="362" w:author="Autor">
        <w:r w:rsidRPr="002256AE">
          <w:t xml:space="preserve"> </w:t>
        </w:r>
        <w:r w:rsidR="00F61C24">
          <w:t>Projektu</w:t>
        </w:r>
      </w:ins>
      <w:r w:rsidR="00F61C24">
        <w:t xml:space="preserve"> </w:t>
      </w:r>
      <w:r w:rsidRPr="002256AE">
        <w:t xml:space="preserve">s príznakom bolo spôsobené faktormi, ktoré Prijímateľ objektívne nemohol ovplyvniť. Poskytovateľ je oprávnený v jednotlivom prípade tohto druhu Merateľného ukazovateľa </w:t>
      </w:r>
      <w:ins w:id="363" w:author="Autor">
        <w:r w:rsidR="00F61C24">
          <w:t xml:space="preserve">Projektu s príznakom </w:t>
        </w:r>
      </w:ins>
      <w:r w:rsidRPr="002256AE">
        <w:t xml:space="preserve">schváliť zníženie jeho </w:t>
      </w:r>
      <w:ins w:id="364" w:author="Autor">
        <w:r w:rsidR="00F61C24">
          <w:t xml:space="preserve">cieľovej </w:t>
        </w:r>
      </w:ins>
      <w:r w:rsidRPr="002256AE">
        <w:t xml:space="preserve">hodnoty v riadne odôvodnených prípadoch, pričom hodnota nesmie klesnúť pod hranicu </w:t>
      </w:r>
      <w:commentRangeStart w:id="365"/>
      <w:r w:rsidRPr="002256AE">
        <w:t xml:space="preserve">50% </w:t>
      </w:r>
      <w:commentRangeEnd w:id="365"/>
      <w:r w:rsidR="00D54E2A">
        <w:rPr>
          <w:rStyle w:val="Odkaznakomentr"/>
          <w:szCs w:val="20"/>
        </w:rPr>
        <w:commentReference w:id="365"/>
      </w:r>
      <w:r w:rsidRPr="002256AE">
        <w:t>oproti jeho výške, ktorá bola uvedená v Schválenej žiadosti o NFP.</w:t>
      </w:r>
      <w:r w:rsidR="00F61C24">
        <w:t xml:space="preserve"> </w:t>
      </w:r>
      <w:ins w:id="366" w:author="Autor">
        <w:r w:rsidR="00F61C24">
          <w:rPr>
            <w:sz w:val="22"/>
            <w:szCs w:val="22"/>
          </w:rPr>
          <w:t xml:space="preserve">V prípade, ak </w:t>
        </w:r>
        <w:r w:rsidR="00F61C24" w:rsidRPr="00491D03">
          <w:rPr>
            <w:sz w:val="22"/>
            <w:szCs w:val="22"/>
          </w:rPr>
          <w:t xml:space="preserve">je možné akceptovať odôvodnenie </w:t>
        </w:r>
        <w:r w:rsidR="00F61C24">
          <w:rPr>
            <w:sz w:val="22"/>
            <w:szCs w:val="22"/>
          </w:rPr>
          <w:t>P</w:t>
        </w:r>
        <w:r w:rsidR="00F61C24" w:rsidRPr="00491D03">
          <w:rPr>
            <w:sz w:val="22"/>
            <w:szCs w:val="22"/>
          </w:rPr>
          <w:t xml:space="preserve">rijímateľa o nedosiahnutí </w:t>
        </w:r>
        <w:r w:rsidR="00F61C24">
          <w:rPr>
            <w:sz w:val="22"/>
            <w:szCs w:val="22"/>
          </w:rPr>
          <w:t>cieľovej hodnoty M</w:t>
        </w:r>
        <w:r w:rsidR="00F61C24" w:rsidRPr="00491D03">
          <w:rPr>
            <w:sz w:val="22"/>
            <w:szCs w:val="22"/>
          </w:rPr>
          <w:t xml:space="preserve">erateľného ukazovateľa </w:t>
        </w:r>
        <w:r w:rsidR="00F61C24">
          <w:rPr>
            <w:sz w:val="22"/>
            <w:szCs w:val="22"/>
          </w:rPr>
          <w:t xml:space="preserve">Projektu </w:t>
        </w:r>
        <w:r w:rsidR="00F61C24" w:rsidRPr="00491D03">
          <w:rPr>
            <w:sz w:val="22"/>
            <w:szCs w:val="22"/>
          </w:rPr>
          <w:t>s</w:t>
        </w:r>
        <w:r w:rsidR="00F61C24">
          <w:rPr>
            <w:sz w:val="22"/>
            <w:szCs w:val="22"/>
          </w:rPr>
          <w:t> </w:t>
        </w:r>
        <w:r w:rsidR="00F61C24" w:rsidRPr="00491D03">
          <w:rPr>
            <w:sz w:val="22"/>
            <w:szCs w:val="22"/>
          </w:rPr>
          <w:t>príznakom</w:t>
        </w:r>
        <w:r w:rsidR="00F61C24">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2256AE">
          <w:t xml:space="preserve"> </w:t>
        </w:r>
      </w:ins>
    </w:p>
    <w:p w14:paraId="0CE7AC3A" w14:textId="3A8ED3D2" w:rsidR="00EE0DF4" w:rsidRPr="002256AE" w:rsidRDefault="00083609" w:rsidP="00F61C24">
      <w:pPr>
        <w:numPr>
          <w:ilvl w:val="2"/>
          <w:numId w:val="6"/>
        </w:numPr>
        <w:tabs>
          <w:tab w:val="clear" w:pos="2340"/>
          <w:tab w:val="left" w:pos="851"/>
        </w:tabs>
        <w:spacing w:before="120" w:after="120"/>
        <w:ind w:left="851" w:hanging="425"/>
        <w:jc w:val="both"/>
      </w:pPr>
      <w:r w:rsidRPr="002256AE">
        <w:t xml:space="preserve">Zníženie </w:t>
      </w:r>
      <w:ins w:id="367" w:author="Autor">
        <w:r w:rsidR="00F61C24">
          <w:t xml:space="preserve">cieľovej hodnoty </w:t>
        </w:r>
      </w:ins>
      <w:r w:rsidRPr="002256AE">
        <w:t xml:space="preserve">jednotlivého Merateľného ukazovateľa Projektu s príznakom o viac ako </w:t>
      </w:r>
      <w:commentRangeStart w:id="368"/>
      <w:r w:rsidRPr="002256AE">
        <w:t xml:space="preserve">50% </w:t>
      </w:r>
      <w:commentRangeEnd w:id="368"/>
      <w:r w:rsidR="00D54E2A">
        <w:rPr>
          <w:rStyle w:val="Odkaznakomentr"/>
          <w:szCs w:val="20"/>
        </w:rPr>
        <w:commentReference w:id="368"/>
      </w:r>
      <w:r w:rsidRPr="002256AE">
        <w:t>oproti výške, ktorá bola uvedená v Schválenej žiadosti o NFP, predstavuje</w:t>
      </w:r>
      <w:ins w:id="369" w:author="Autor">
        <w:r w:rsidRPr="002256AE">
          <w:t xml:space="preserve"> </w:t>
        </w:r>
        <w:r w:rsidR="00F61C24">
          <w:t>nedosiahnutie cieľa Projektu a tým</w:t>
        </w:r>
      </w:ins>
      <w:r w:rsidR="00F61C24">
        <w:t xml:space="preserve"> </w:t>
      </w:r>
      <w:r w:rsidRPr="002256AE">
        <w:t xml:space="preserve">Podstatnú zmenu Projektu z dôvodov uvedených v odseku 6 tohto článku a vyvoláva právne následky uvedené v odseku 2 písm. e) tohto článku. </w:t>
      </w:r>
    </w:p>
    <w:p w14:paraId="155D76D1" w14:textId="77777777" w:rsidR="00EE0DF4" w:rsidRDefault="00083609">
      <w:pPr>
        <w:tabs>
          <w:tab w:val="left" w:pos="6480"/>
        </w:tabs>
        <w:spacing w:before="120" w:after="120"/>
        <w:ind w:left="851"/>
        <w:jc w:val="both"/>
        <w:rPr>
          <w:del w:id="370" w:author="Autor"/>
        </w:rPr>
      </w:pPr>
      <w:del w:id="371" w:author="Autor">
        <w:r>
          <w:delTex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delText>
        </w:r>
      </w:del>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t xml:space="preserve">Merateľné ukazovatele Projektu bez príznaku sú záväzné z hľadiska dosiahnutia ich </w:t>
      </w:r>
    </w:p>
    <w:p w14:paraId="21E1580E" w14:textId="77777777" w:rsidR="00EE0DF4" w:rsidRDefault="00083609">
      <w:pPr>
        <w:tabs>
          <w:tab w:val="left" w:pos="900"/>
        </w:tabs>
        <w:spacing w:before="120" w:after="120"/>
        <w:ind w:left="851"/>
        <w:jc w:val="both"/>
        <w:rPr>
          <w:del w:id="372" w:author="Autor"/>
        </w:rPr>
      </w:pPr>
      <w:r w:rsidRPr="002256AE">
        <w:t xml:space="preserve">plánovanej hodnoty. </w:t>
      </w:r>
      <w:del w:id="373" w:author="Autor">
        <w:r>
          <w:delText>Poskytovateľ je oprávnený v jednotlivom prípade tohto druhu Merateľného ukazovateľa schváliť zníženie jeho</w:delText>
        </w:r>
      </w:del>
      <w:ins w:id="374" w:author="Autor">
        <w:r w:rsidR="00F61C24" w:rsidRPr="000748DF">
          <w:t>Zníženie cieľovej</w:t>
        </w:r>
      </w:ins>
      <w:r w:rsidR="00F61C24" w:rsidRPr="000748DF">
        <w:t xml:space="preserve"> hodnoty </w:t>
      </w:r>
      <w:del w:id="375" w:author="Autor">
        <w:r>
          <w:delText xml:space="preserve">v riadne odôvodnených prípadoch, pričom hodnota nesmie klesnúť pod hranicu 80% oproti jeho výške,        ktorá bola uvedená v Schválenej žiadosti o NFP. Zníženie </w:delText>
        </w:r>
      </w:del>
      <w:r w:rsidR="00F61C24" w:rsidRPr="000748DF">
        <w:t xml:space="preserve">jednotlivého Merateľného ukazovateľa Projektu bez príznaku o viac ako </w:t>
      </w:r>
      <w:commentRangeStart w:id="376"/>
      <w:r w:rsidR="00F61C24" w:rsidRPr="000748DF">
        <w:t>20%</w:t>
      </w:r>
      <w:commentRangeEnd w:id="376"/>
      <w:r w:rsidR="00F61C24" w:rsidRPr="005C0A29">
        <w:rPr>
          <w:rStyle w:val="Odkaznakomentr"/>
          <w:sz w:val="24"/>
        </w:rPr>
        <w:commentReference w:id="376"/>
      </w:r>
      <w:r w:rsidR="00F61C24" w:rsidRPr="000748DF">
        <w:t xml:space="preserve"> oproti jeho výške, ktorá bola uvedená v Schválenej žiadosti o NFP, predstavuje</w:t>
      </w:r>
      <w:ins w:id="377" w:author="Autor">
        <w:r w:rsidR="00F61C24" w:rsidRPr="000748DF">
          <w:t xml:space="preserve">  nedosiahnutie cieľa Projektu a tým</w:t>
        </w:r>
      </w:ins>
      <w:r w:rsidR="00F61C24" w:rsidRPr="000748DF">
        <w:t xml:space="preserve"> Podstatnú zmenu Projektu z dôvodov uvedených v odseku 6 tohto článku a vyvoláva právne následky uvedené v odseku 2 </w:t>
      </w:r>
      <w:del w:id="378" w:author="Autor">
        <w:r>
          <w:delText xml:space="preserve">písm. e) tohto článku. </w:delText>
        </w:r>
      </w:del>
    </w:p>
    <w:p w14:paraId="2712D43C" w14:textId="41A51A80" w:rsidR="00EE0DF4" w:rsidRPr="002256AE" w:rsidRDefault="00F61C24" w:rsidP="00773ECD">
      <w:pPr>
        <w:tabs>
          <w:tab w:val="left" w:pos="900"/>
        </w:tabs>
        <w:spacing w:before="120" w:after="120"/>
        <w:ind w:left="851"/>
        <w:jc w:val="both"/>
        <w:pPrChange w:id="379" w:author="Autor">
          <w:pPr>
            <w:tabs>
              <w:tab w:val="left" w:pos="6480"/>
            </w:tabs>
            <w:spacing w:before="120" w:after="120"/>
            <w:ind w:left="851"/>
            <w:jc w:val="both"/>
          </w:pPr>
        </w:pPrChange>
      </w:pPr>
      <w:ins w:id="380" w:author="Autor">
        <w:r w:rsidRPr="000748DF">
          <w:t xml:space="preserve">písmeno </w:t>
        </w:r>
        <w:r>
          <w:t>e</w:t>
        </w:r>
        <w:r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t>16</w:t>
        </w:r>
        <w:r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Pr>
            <w:sz w:val="22"/>
            <w:szCs w:val="22"/>
          </w:rPr>
          <w:t xml:space="preserve">  </w:t>
        </w:r>
      </w:ins>
      <w:r w:rsidR="00083609" w:rsidRPr="002256AE">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w:t>
      </w:r>
      <w:del w:id="381" w:author="Autor">
        <w:r w:rsidR="00083609">
          <w:delText xml:space="preserve">písm. j) </w:delText>
        </w:r>
      </w:del>
      <w:r w:rsidR="00083609" w:rsidRPr="002256AE">
        <w:t>VP a </w:t>
      </w:r>
      <w:del w:id="382" w:author="Autor">
        <w:r w:rsidR="00083609">
          <w:delText>vykonať</w:delText>
        </w:r>
      </w:del>
      <w:ins w:id="383" w:author="Autor">
        <w:r w:rsidR="00083609" w:rsidRPr="002256AE">
          <w:t>vykon</w:t>
        </w:r>
        <w:r>
          <w:t>á</w:t>
        </w:r>
      </w:ins>
      <w:r w:rsidR="00083609"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ins w:id="384" w:author="Autor">
        <w:r w:rsidR="00F61C24">
          <w:t xml:space="preserve">cieľovej </w:t>
        </w:r>
      </w:ins>
      <w:r w:rsidRPr="002256AE">
        <w:t xml:space="preserve">hodnoty Merateľného ukazovateľa Projektu po započítaní úrovne plnenia ostatných Merateľných ukazovateľov Projektu, bez ohľadu na to, o ktorý druh Merateľného ukazovateľa Projektu ide.  </w:t>
      </w:r>
    </w:p>
    <w:commentRangeEnd w:id="351"/>
    <w:p w14:paraId="6EACE082" w14:textId="0E27519B"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lastRenderedPageBreak/>
        <w:commentReference w:id="351"/>
      </w:r>
      <w:r w:rsidRPr="002256AE">
        <w:t xml:space="preserve">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w:t>
      </w:r>
      <w:del w:id="385" w:author="Autor">
        <w:r>
          <w:delText xml:space="preserve">výsledkov </w:delText>
        </w:r>
      </w:del>
      <w:r w:rsidRPr="002256AE">
        <w:t>Projektu v </w:t>
      </w:r>
      <w:del w:id="386" w:author="Autor">
        <w:r>
          <w:delText>čase Udržateľnosti</w:delText>
        </w:r>
      </w:del>
      <w:ins w:id="387" w:author="Autor">
        <w:r w:rsidR="00F61C24">
          <w:t xml:space="preserve">Období </w:t>
        </w:r>
        <w:r w:rsidR="005C0A29">
          <w:t>u</w:t>
        </w:r>
        <w:r w:rsidR="005C0A29" w:rsidRPr="002256AE">
          <w:t>držateľnosti</w:t>
        </w:r>
      </w:ins>
      <w:r w:rsidR="005C0A29" w:rsidRPr="002256AE">
        <w:t xml:space="preserve"> </w:t>
      </w:r>
      <w:r w:rsidRPr="002256AE">
        <w:t>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77777777" w:rsidR="00EE0DF4" w:rsidRPr="002256AE" w:rsidRDefault="00083609">
      <w:pPr>
        <w:numPr>
          <w:ilvl w:val="2"/>
          <w:numId w:val="6"/>
        </w:numPr>
        <w:tabs>
          <w:tab w:val="clear" w:pos="2340"/>
        </w:tabs>
        <w:spacing w:before="120" w:after="120"/>
        <w:ind w:left="709" w:hanging="283"/>
        <w:jc w:val="both"/>
      </w:pPr>
      <w:r w:rsidRPr="002256AE">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14:paraId="7273EE94" w14:textId="77777777" w:rsidR="00EE0DF4" w:rsidRPr="002256AE" w:rsidRDefault="00083609">
      <w:pPr>
        <w:numPr>
          <w:ilvl w:val="2"/>
          <w:numId w:val="6"/>
        </w:numPr>
        <w:tabs>
          <w:tab w:val="clear" w:pos="2340"/>
        </w:tabs>
        <w:spacing w:before="120" w:after="120"/>
        <w:ind w:left="709" w:hanging="283"/>
        <w:jc w:val="both"/>
      </w:pPr>
      <w:r w:rsidRPr="002256AE">
        <w:t xml:space="preserve">Ak Prijímateľ nepožiada o predĺženie doby Realizácie hlavných aktivít Projektu                </w:t>
      </w:r>
      <w:r w:rsidRPr="002256AE">
        <w:br/>
        <w:t xml:space="preserve">hlavných aktivít Projektu do schválenia žiadosti o predĺženie doby Realizácie </w:t>
      </w:r>
      <w:r w:rsidRPr="002256AE">
        <w:br/>
      </w:r>
      <w:r w:rsidRPr="002256AE">
        <w:b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3B7D4C7" w:rsidR="00EE0DF4" w:rsidRPr="002256AE" w:rsidRDefault="00083609">
      <w:pPr>
        <w:numPr>
          <w:ilvl w:val="1"/>
          <w:numId w:val="6"/>
        </w:numPr>
        <w:tabs>
          <w:tab w:val="clear" w:pos="1620"/>
        </w:tabs>
        <w:spacing w:before="120" w:after="120"/>
        <w:ind w:left="426" w:hanging="426"/>
        <w:jc w:val="both"/>
      </w:pPr>
      <w:r w:rsidRPr="002256AE">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rsidRPr="002256AE">
        <w:t>základnej finančnej</w:t>
      </w:r>
      <w:r w:rsidRPr="002256AE">
        <w:t xml:space="preserve"> kontroly. Oprávnenosť výdavkov podlieha kontrole podľa zákona o finančnej kontrole a  audite. Žiadosť o zmenu, podávaná v zmysle tohto odseku, sa vzťahuje na nasledovné prípady významnejších zmien:</w:t>
      </w:r>
    </w:p>
    <w:p w14:paraId="35B96EF6" w14:textId="15725ACA"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to neplatí, ak ide o zníženie výšky Oprávnených výdavkov a takéto zníženie nemá vplyv na dosiahnutie cieľa Projektu definovaného v článku 2, ods. </w:t>
      </w:r>
      <w:del w:id="388" w:author="Autor">
        <w:r>
          <w:rPr>
            <w:bCs/>
          </w:rPr>
          <w:delText>1 VP alebo ide o zmenu podľa ods. 2 písm. c) bod (iv.) tohto článku, ktorá má vplyv na rozpočet Projektu.</w:delText>
        </w:r>
      </w:del>
      <w:ins w:id="389" w:author="Autor">
        <w:r w:rsidRPr="002256AE">
          <w:rPr>
            <w:bCs/>
          </w:rPr>
          <w:t>1 VP.</w:t>
        </w:r>
      </w:ins>
      <w:r w:rsidRPr="002256AE">
        <w:rPr>
          <w:bCs/>
        </w:rPr>
        <w:t xml:space="preserve"> Súčasťou žiadosti o zmenu v tomto prípade sú, okrem vyplnenia štandardného formuláru týkajúceho sa žiadosti o zmenu, ktorý vydáva Poskytovateľ, aj nasledovné informácie/údaje: </w:t>
      </w:r>
    </w:p>
    <w:p w14:paraId="25E2AB2F" w14:textId="5F11A2B1"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lastRenderedPageBreak/>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w:t>
      </w:r>
      <w:ins w:id="390" w:author="Autor">
        <w:r w:rsidR="00F61C24">
          <w:rPr>
            <w:sz w:val="24"/>
            <w:szCs w:val="24"/>
          </w:rPr>
          <w:t xml:space="preserve"> 18</w:t>
        </w:r>
        <w:r w:rsidR="005C0A29">
          <w:rPr>
            <w:sz w:val="24"/>
            <w:szCs w:val="24"/>
          </w:rPr>
          <w:t xml:space="preserve"> </w:t>
        </w:r>
        <w:r w:rsidR="00F61C24">
          <w:rPr>
            <w:sz w:val="24"/>
            <w:szCs w:val="24"/>
          </w:rPr>
          <w:t xml:space="preserve">zákona o VO, alebo </w:t>
        </w:r>
        <w:r w:rsidRPr="002256AE">
          <w:rPr>
            <w:sz w:val="24"/>
            <w:szCs w:val="24"/>
          </w:rPr>
          <w:t>§</w:t>
        </w:r>
        <w:r w:rsidR="00F61C24">
          <w:rPr>
            <w:sz w:val="24"/>
            <w:szCs w:val="24"/>
          </w:rPr>
          <w:t xml:space="preserve"> </w:t>
        </w:r>
      </w:ins>
      <w:r w:rsidRPr="002256AE">
        <w:rPr>
          <w:sz w:val="24"/>
          <w:szCs w:val="24"/>
        </w:rPr>
        <w:t xml:space="preserve">10a zákona </w:t>
      </w:r>
      <w:del w:id="391" w:author="Autor">
        <w:r>
          <w:rPr>
            <w:sz w:val="24"/>
            <w:szCs w:val="24"/>
          </w:rPr>
          <w:delText>o VO,</w:delText>
        </w:r>
      </w:del>
      <w:ins w:id="392" w:author="Autor">
        <w:r w:rsidR="00F61C24">
          <w:rPr>
            <w:sz w:val="24"/>
            <w:szCs w:val="24"/>
          </w:rPr>
          <w:t> č. 25/2006 Z. z.</w:t>
        </w:r>
        <w:r w:rsidRPr="002256AE">
          <w:rPr>
            <w:sz w:val="24"/>
            <w:szCs w:val="24"/>
          </w:rPr>
          <w:t>,</w:t>
        </w:r>
      </w:ins>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ins w:id="393" w:author="Autor">
        <w:r w:rsidR="00F61C24">
          <w:rPr>
            <w:bCs/>
          </w:rPr>
          <w:t xml:space="preserve">týkajúcu sa významnejšej zmeny </w:t>
        </w:r>
      </w:ins>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0748DF" w:rsidRDefault="00083609" w:rsidP="000748DF">
      <w:pPr>
        <w:numPr>
          <w:ilvl w:val="1"/>
          <w:numId w:val="6"/>
        </w:numPr>
        <w:tabs>
          <w:tab w:val="clear" w:pos="1620"/>
        </w:tabs>
        <w:spacing w:before="120" w:after="120"/>
        <w:ind w:left="426" w:hanging="426"/>
        <w:jc w:val="both"/>
        <w:rPr>
          <w:ins w:id="394" w:author="Autor"/>
        </w:rPr>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 xml:space="preserve">Poskytovateľ zabezpečí, aby bolo zrejmé,                          od ktorého dátumu je určitá aktualizácia záväzná pre Prijímateľa.  </w:t>
      </w:r>
      <w:ins w:id="395" w:author="Auto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prípadne aj iných skôr akceptovaných alebo oznámených zmien, ku ktorým ešte aktualizácia nebola vydaná</w:t>
        </w:r>
        <w:r w:rsidR="00F61C24" w:rsidRPr="000748DF">
          <w:t>.</w:t>
        </w:r>
      </w:ins>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rPr>
          <w:ins w:id="396" w:author="Autor"/>
        </w:rPr>
      </w:pPr>
      <w:ins w:id="397" w:author="Autor">
        <w:r w:rsidRPr="000748DF">
          <w:t xml:space="preserve">Právne účinky vo vzťahu k oprávnenosti výdavkov súvisiacich so zmenou Projektu nastanú: </w:t>
        </w:r>
      </w:ins>
    </w:p>
    <w:p w14:paraId="1BE2124C" w14:textId="14132EA1" w:rsidR="00F61C24" w:rsidRPr="000748DF" w:rsidRDefault="00F61C24" w:rsidP="000748DF">
      <w:pPr>
        <w:numPr>
          <w:ilvl w:val="2"/>
          <w:numId w:val="6"/>
        </w:numPr>
        <w:tabs>
          <w:tab w:val="num" w:pos="0"/>
          <w:tab w:val="left" w:pos="6480"/>
        </w:tabs>
        <w:spacing w:before="120" w:line="264" w:lineRule="auto"/>
        <w:ind w:left="426" w:hanging="426"/>
        <w:jc w:val="both"/>
        <w:rPr>
          <w:ins w:id="398" w:author="Autor"/>
        </w:rPr>
      </w:pPr>
      <w:ins w:id="399" w:author="Autor">
        <w:r w:rsidRPr="000748DF">
          <w:t xml:space="preserve">pri menej významnej zmene, ktorú Poskytovateľ akceptuje podľa odseku 2 písmeno </w:t>
        </w:r>
        <w:r>
          <w:t>c</w:t>
        </w:r>
        <w:r w:rsidRPr="000748DF">
          <w:t xml:space="preserve">) tohto článku, v deň, kedy zmena skutočne vznikla, </w:t>
        </w:r>
      </w:ins>
    </w:p>
    <w:p w14:paraId="4AE4B23E" w14:textId="61375495" w:rsidR="00F61C24" w:rsidRPr="000748DF" w:rsidRDefault="00F61C24" w:rsidP="000748DF">
      <w:pPr>
        <w:numPr>
          <w:ilvl w:val="2"/>
          <w:numId w:val="6"/>
        </w:numPr>
        <w:tabs>
          <w:tab w:val="num" w:pos="0"/>
          <w:tab w:val="left" w:pos="6480"/>
        </w:tabs>
        <w:spacing w:before="120" w:line="264" w:lineRule="auto"/>
        <w:ind w:left="426" w:hanging="426"/>
        <w:jc w:val="both"/>
        <w:rPr>
          <w:ins w:id="400" w:author="Autor"/>
        </w:rPr>
      </w:pPr>
      <w:ins w:id="401" w:author="Auto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ins>
    </w:p>
    <w:p w14:paraId="4296DD0C" w14:textId="22B4BA23" w:rsidR="00F61C24" w:rsidRPr="000748DF" w:rsidRDefault="00F61C24" w:rsidP="000748DF">
      <w:pPr>
        <w:numPr>
          <w:ilvl w:val="2"/>
          <w:numId w:val="6"/>
        </w:numPr>
        <w:tabs>
          <w:tab w:val="num" w:pos="0"/>
          <w:tab w:val="left" w:pos="6480"/>
        </w:tabs>
        <w:spacing w:before="120" w:line="264" w:lineRule="auto"/>
        <w:ind w:left="426" w:hanging="426"/>
        <w:jc w:val="both"/>
        <w:rPr>
          <w:ins w:id="402" w:author="Autor"/>
        </w:rPr>
      </w:pPr>
      <w:ins w:id="403" w:author="Autor">
        <w:r w:rsidRPr="000748DF">
          <w:lastRenderedPageBreak/>
          <w:t xml:space="preserve">pri významnejšej zmene podliehajúcej zmenovému konaniu ex- ante (významnejšie zmeny podľa odseku 3 tohto článku) v deň predloženia žiadosti o zmenu zo strany Prijímateľa Poskytovateľovi, ak bola zmena schválená, alebo v neskorší deň vyplývajúci zo schválenia žiadosti o zmenu, </w:t>
        </w:r>
      </w:ins>
    </w:p>
    <w:p w14:paraId="30AAFE1C" w14:textId="111B76AE" w:rsidR="00F61C24" w:rsidRPr="000748DF" w:rsidRDefault="00F61C24" w:rsidP="00773ECD">
      <w:pPr>
        <w:numPr>
          <w:ilvl w:val="2"/>
          <w:numId w:val="6"/>
        </w:numPr>
        <w:tabs>
          <w:tab w:val="num" w:pos="0"/>
          <w:tab w:val="left" w:pos="6480"/>
        </w:tabs>
        <w:spacing w:before="120" w:line="264" w:lineRule="auto"/>
        <w:ind w:left="426" w:hanging="426"/>
        <w:jc w:val="both"/>
        <w:pPrChange w:id="404" w:author="Autor">
          <w:pPr>
            <w:numPr>
              <w:ilvl w:val="1"/>
              <w:numId w:val="6"/>
            </w:numPr>
            <w:spacing w:before="120" w:after="120"/>
            <w:ind w:left="1620" w:hanging="360"/>
            <w:jc w:val="both"/>
          </w:pPr>
        </w:pPrChange>
      </w:pPr>
      <w:ins w:id="405" w:author="Autor">
        <w:r w:rsidRPr="000748DF">
          <w:t xml:space="preserve">pri významnejšej zmene podliehajúcej zmenovému konaniu ex- post (významnejšie zmeny podľa odseku </w:t>
        </w:r>
        <w:r>
          <w:t>8</w:t>
        </w:r>
        <w:r w:rsidRPr="000748DF">
          <w:t xml:space="preserve"> tohto článku) v deň, kedy významnejšia zmena nastala. </w:t>
        </w:r>
      </w:ins>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7777777" w:rsidR="00EE0DF4" w:rsidRPr="002256AE" w:rsidRDefault="00083609">
      <w:pPr>
        <w:numPr>
          <w:ilvl w:val="1"/>
          <w:numId w:val="6"/>
        </w:numPr>
        <w:tabs>
          <w:tab w:val="clear" w:pos="1620"/>
        </w:tabs>
        <w:spacing w:before="120" w:after="120"/>
        <w:ind w:left="426" w:hanging="426"/>
        <w:jc w:val="both"/>
      </w:pPr>
      <w:r w:rsidRPr="002256AE">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406"/>
      <w:r w:rsidRPr="002256AE">
        <w:rPr>
          <w:bCs/>
        </w:rPr>
        <w:t>Ak nastane Podstatná zmena podmienok pre projekty generujúce príjem počas monitorovania čistých príjmov v súlade s článkom 61 ods. 4 všeobecného nariadenia a súčasne:</w:t>
      </w:r>
      <w:commentRangeEnd w:id="406"/>
      <w:r w:rsidRPr="002256AE">
        <w:rPr>
          <w:rStyle w:val="Odkaznakomentr"/>
          <w:sz w:val="24"/>
        </w:rPr>
        <w:commentReference w:id="406"/>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KOMUNIKÁCIA STRÁN A DORUČOVANIE</w:t>
      </w:r>
    </w:p>
    <w:p w14:paraId="2465CC0C" w14:textId="429B39B1" w:rsidR="00E22B49" w:rsidRPr="00773ECD" w:rsidRDefault="00083609" w:rsidP="00773ECD">
      <w:pPr>
        <w:spacing w:before="120" w:line="264" w:lineRule="auto"/>
        <w:ind w:left="540" w:hanging="540"/>
        <w:jc w:val="both"/>
        <w:rPr>
          <w:sz w:val="22"/>
          <w:rPrChange w:id="407" w:author="Autor">
            <w:rPr/>
          </w:rPrChange>
        </w:rPr>
        <w:pPrChange w:id="408" w:author="Autor">
          <w:pPr>
            <w:spacing w:before="120" w:after="120"/>
            <w:ind w:left="426" w:hanging="426"/>
            <w:jc w:val="both"/>
          </w:pPr>
        </w:pPrChange>
      </w:pPr>
      <w:r w:rsidRPr="002256AE">
        <w:t xml:space="preserve">1. </w:t>
      </w:r>
      <w:r w:rsidRPr="002256AE">
        <w:tab/>
        <w:t>Strany sú povinné pri</w:t>
      </w:r>
      <w:del w:id="409" w:author="Autor">
        <w:r>
          <w:delText xml:space="preserve"> vzájomnej</w:delText>
        </w:r>
      </w:del>
      <w:r w:rsidRPr="002256AE">
        <w:t xml:space="preserve">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ins w:id="410" w:author="Autor">
        <w:r w:rsidR="00E22B49">
          <w:rPr>
            <w:sz w:val="22"/>
            <w:szCs w:val="22"/>
          </w:rPr>
          <w:t>P</w:t>
        </w:r>
        <w:r w:rsidR="00E22B49" w:rsidRPr="00111B98">
          <w:rPr>
            <w:sz w:val="22"/>
            <w:szCs w:val="22"/>
          </w:rPr>
          <w:t>ísomná forma komunikácie sa bude uskutočňovať najmä v listinnej podobe prostredníctvom doporučeného doručovania zásielok alebo obyčajného doručovania poštou, alebo v elektronickej podobe podľa odseku 4.2 tohto článku.</w:t>
        </w:r>
      </w:ins>
    </w:p>
    <w:p w14:paraId="099762FD" w14:textId="58010986" w:rsidR="00EE0DF4" w:rsidRPr="002256AE" w:rsidRDefault="00083609">
      <w:pPr>
        <w:spacing w:before="120" w:after="120"/>
        <w:ind w:left="426" w:hanging="426"/>
        <w:jc w:val="both"/>
      </w:pPr>
      <w:del w:id="411" w:author="Autor">
        <w:r>
          <w:delText xml:space="preserve">2. </w:delText>
        </w:r>
        <w:r>
          <w:tab/>
          <w:delText>Strany sú povinné používať ako podporný spôsob k písomnej komunikácii súčasne aj ITMS2014+, ak Poskytovateľ neurčí pre použitie ITMS2014+ prechodné obdobie.</w:delText>
        </w:r>
      </w:del>
      <w:ins w:id="412" w:author="Autor">
        <w:r w:rsidR="00E22B49" w:rsidRPr="002256AE">
          <w:t xml:space="preserve">2. </w:t>
        </w:r>
        <w:r w:rsidR="00E22B49" w:rsidRPr="002256AE">
          <w:tab/>
        </w:r>
        <w:r w:rsidR="00E22B49">
          <w:t>K</w:t>
        </w:r>
        <w:r w:rsidR="00E22B49" w:rsidRPr="002256AE">
          <w:t xml:space="preserve">omunikácia medzi Stranami </w:t>
        </w:r>
        <w:r w:rsidR="00E22B49">
          <w:t>môže</w:t>
        </w:r>
        <w:r w:rsidR="00E22B49" w:rsidRPr="002256AE">
          <w:t xml:space="preserve"> prebiehať </w:t>
        </w:r>
        <w:r w:rsidR="00E22B49">
          <w:t>alternatívne</w:t>
        </w:r>
        <w:r w:rsidR="00E22B49" w:rsidRPr="002256AE">
          <w:t xml:space="preserve"> v elektronickej</w:t>
        </w:r>
        <w:r w:rsidR="00E22B49">
          <w:t xml:space="preserve"> podobe</w:t>
        </w:r>
        <w:r w:rsidR="00E22B49" w:rsidRPr="002256AE">
          <w:t xml:space="preserve">, </w:t>
        </w:r>
        <w:r w:rsidR="00E22B49" w:rsidRPr="008A3544">
          <w:rPr>
            <w:sz w:val="22"/>
            <w:szCs w:val="22"/>
          </w:rPr>
          <w:t xml:space="preserve">a to najmä v prípade </w:t>
        </w:r>
        <w:r w:rsidR="00E22B49">
          <w:rPr>
            <w:sz w:val="22"/>
            <w:szCs w:val="22"/>
          </w:rPr>
          <w:t>bežne</w:t>
        </w:r>
        <w:r w:rsidR="00E22B49" w:rsidRPr="008A3544">
          <w:rPr>
            <w:sz w:val="22"/>
            <w:szCs w:val="22"/>
          </w:rPr>
          <w:t xml:space="preserve">j komunikácie prostredníctvom elektronickej správy (e-mailu), v ostatných </w:t>
        </w:r>
        <w:r w:rsidR="00E22B49" w:rsidRPr="008A3544">
          <w:rPr>
            <w:sz w:val="22"/>
            <w:szCs w:val="22"/>
          </w:rPr>
          <w:lastRenderedPageBreak/>
          <w:t>prípadoch prostredníctvom ITMS 2014+ alebo prostredníctvom Ústredného portálu verejnej správy</w:t>
        </w:r>
        <w:r w:rsidR="00676988">
          <w:rPr>
            <w:sz w:val="22"/>
            <w:szCs w:val="22"/>
          </w:rPr>
          <w:t>.</w:t>
        </w:r>
        <w:r w:rsidR="00E22B49">
          <w:rPr>
            <w:sz w:val="22"/>
            <w:szCs w:val="22"/>
          </w:rPr>
          <w:t xml:space="preserve"> Elektronická komunikácia prostredníctvom </w:t>
        </w:r>
        <w:r w:rsidR="00E22B49" w:rsidRPr="00AD0F62">
          <w:rPr>
            <w:sz w:val="22"/>
            <w:szCs w:val="22"/>
          </w:rPr>
          <w:t>ITMS</w:t>
        </w:r>
        <w:r w:rsidR="00E22B49">
          <w:rPr>
            <w:sz w:val="22"/>
            <w:szCs w:val="22"/>
          </w:rPr>
          <w:t xml:space="preserve">2014+ predstavuje aj </w:t>
        </w:r>
        <w:r w:rsidR="00E22B49" w:rsidRPr="00AD0F62">
          <w:rPr>
            <w:sz w:val="22"/>
            <w:szCs w:val="22"/>
          </w:rPr>
          <w:t>podporný spôsob k písomnej komunikácii</w:t>
        </w:r>
        <w:r w:rsidR="00E22B49">
          <w:rPr>
            <w:sz w:val="22"/>
            <w:szCs w:val="22"/>
          </w:rPr>
          <w:t xml:space="preserve"> v listinnej podobe.</w:t>
        </w:r>
      </w:ins>
      <w:r w:rsidR="00E22B49" w:rsidRPr="00773ECD">
        <w:rPr>
          <w:sz w:val="22"/>
          <w:rPrChange w:id="413" w:author="Autor">
            <w:rPr/>
          </w:rPrChange>
        </w:rPr>
        <w:t xml:space="preserve"> </w:t>
      </w:r>
      <w:r w:rsidRPr="002256AE">
        <w:t>Prijímateľ je povinný riadiť sa usmernením týkajúcim sa komunikácie, ktoré po splnení všetkých technických podmienok pre zavedenie elektronickej komunikácie ako preferovaného spôsobu komunikácie Strán, vydá Poskytovateľ.</w:t>
      </w:r>
    </w:p>
    <w:p w14:paraId="0FBD3212" w14:textId="042E35E1" w:rsidR="00EE0DF4" w:rsidRPr="002256AE" w:rsidRDefault="00083609">
      <w:pPr>
        <w:spacing w:before="120" w:after="120"/>
        <w:ind w:left="426" w:hanging="426"/>
        <w:jc w:val="both"/>
      </w:pPr>
      <w:r w:rsidRPr="002256AE">
        <w:t xml:space="preserve">3. </w:t>
      </w:r>
      <w:r w:rsidRPr="002256AE">
        <w:tab/>
        <w:t xml:space="preserve">Poskytovateľ môže určiť, že </w:t>
      </w:r>
      <w:del w:id="414" w:author="Autor">
        <w:r>
          <w:delText>vzájomná</w:delText>
        </w:r>
      </w:del>
      <w:ins w:id="415" w:author="Autor">
        <w:r w:rsidR="00F61C24">
          <w:t>bežná</w:t>
        </w:r>
      </w:ins>
      <w:r w:rsidR="00F61C24">
        <w:t xml:space="preserve"> </w:t>
      </w:r>
      <w:r w:rsidRPr="002256AE">
        <w:t xml:space="preserve">komunikácia Strán v súvislosti s Projektom bude prebiehať elektronicky prostredníctvom emailu </w:t>
      </w:r>
      <w:del w:id="416" w:author="Autor">
        <w:r>
          <w:delText xml:space="preserve">alebo faxom </w:delText>
        </w:r>
      </w:del>
      <w:r w:rsidRPr="002256AE">
        <w:t>a zároveň môže určiť aj</w:t>
      </w:r>
      <w:del w:id="417" w:author="Autor">
        <w:r>
          <w:br/>
        </w:r>
      </w:del>
      <w:ins w:id="418" w:author="Autor">
        <w:r w:rsidR="00676988">
          <w:t xml:space="preserve"> </w:t>
        </w:r>
      </w:ins>
      <w:r w:rsidRPr="002256AE">
        <w:t xml:space="preserve">podmienky takejto komunikácie. Aj v rámci týchto foriem komunikácie je Prijímateľ povinný uvádzať ITMS kód Projektu a názov Projektu podľa článku 2 ods. 1. VP. </w:t>
      </w:r>
    </w:p>
    <w:p w14:paraId="68368BD1" w14:textId="4E7354B4" w:rsidR="00EE0DF4" w:rsidRDefault="00083609">
      <w:pPr>
        <w:spacing w:before="120" w:after="120"/>
        <w:ind w:left="426" w:hanging="426"/>
        <w:jc w:val="both"/>
      </w:pPr>
      <w:r w:rsidRPr="002256AE">
        <w:t xml:space="preserve">4. </w:t>
      </w:r>
      <w:r w:rsidRPr="002256AE">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správy z kontroly je doručovaný osobným prevzatím alebo poštou prostredníctvom doporučenej zásielky s doručenkou s </w:t>
      </w:r>
      <w:del w:id="419" w:author="Autor">
        <w:r>
          <w:delText>určenou</w:delText>
        </w:r>
      </w:del>
      <w:r w:rsidRPr="002256AE">
        <w:t xml:space="preserve"> úložnou (odbernou) lehotou </w:t>
      </w:r>
      <w:commentRangeStart w:id="420"/>
      <w:commentRangeStart w:id="421"/>
      <w:r w:rsidRPr="002256AE">
        <w:t>3 kalendárne dni</w:t>
      </w:r>
      <w:commentRangeEnd w:id="420"/>
      <w:commentRangeEnd w:id="421"/>
      <w:r>
        <w:commentReference w:id="421"/>
      </w:r>
      <w:r w:rsidRPr="002256AE">
        <w:commentReference w:id="420"/>
      </w:r>
      <w:r w:rsidRPr="002256AE">
        <w:t>.</w:t>
      </w:r>
    </w:p>
    <w:p w14:paraId="0F239B14" w14:textId="4E5BA27B" w:rsidR="00E22B49" w:rsidRDefault="00083609" w:rsidP="00E22B49">
      <w:pPr>
        <w:spacing w:before="120" w:after="120"/>
        <w:ind w:left="426" w:hanging="426"/>
        <w:jc w:val="both"/>
        <w:rPr>
          <w:ins w:id="422" w:author="Autor"/>
          <w:bCs/>
        </w:rPr>
      </w:pPr>
      <w:del w:id="423" w:author="Autor">
        <w:r>
          <w:delText xml:space="preserve">5. </w:delText>
        </w:r>
        <w:r>
          <w:tab/>
        </w:r>
        <w:r>
          <w:rPr>
            <w:bCs/>
          </w:rPr>
          <w:delText>Zásielky doručované elektronicky budú považované za doručené</w:delText>
        </w:r>
      </w:del>
      <w:ins w:id="424" w:author="Autor">
        <w:r w:rsidR="00E22B49">
          <w:t xml:space="preserve">5. </w:t>
        </w:r>
        <w:r w:rsidR="00E22B49">
          <w:tab/>
        </w:r>
        <w:r w:rsidR="00E22B49" w:rsidRPr="001B6D2D">
          <w:rPr>
            <w:bCs/>
          </w:rPr>
          <w:t>V prípade doručovania správy o zistenej nezrovnalosti Prijímateľovi prostredníctvom ITMS 2014+, sa bude táto považovať za doručenú momentom zverejnenia nezrovnalosti vo verejnej časti ITMS2014+.</w:t>
        </w:r>
      </w:ins>
    </w:p>
    <w:p w14:paraId="28120AC5" w14:textId="77777777" w:rsidR="00E22B49" w:rsidRPr="001B6D2D" w:rsidRDefault="00E22B49" w:rsidP="00E22B49">
      <w:pPr>
        <w:spacing w:before="120" w:after="120"/>
        <w:ind w:left="426" w:hanging="426"/>
        <w:jc w:val="both"/>
        <w:rPr>
          <w:ins w:id="425" w:author="Autor"/>
        </w:rPr>
      </w:pPr>
    </w:p>
    <w:p w14:paraId="0F035D6B" w14:textId="77777777" w:rsidR="00E22B49" w:rsidRPr="002256AE" w:rsidRDefault="00E22B49">
      <w:pPr>
        <w:spacing w:before="120" w:after="120"/>
        <w:ind w:left="426" w:hanging="426"/>
        <w:jc w:val="both"/>
        <w:rPr>
          <w:ins w:id="426" w:author="Autor"/>
        </w:rPr>
      </w:pPr>
    </w:p>
    <w:p w14:paraId="0F9EC25F" w14:textId="56D2FE4D" w:rsidR="00EE0DF4" w:rsidRPr="002256AE" w:rsidRDefault="00E22B49" w:rsidP="00773ECD">
      <w:pPr>
        <w:spacing w:before="120" w:after="120"/>
        <w:ind w:left="360" w:hanging="360"/>
        <w:jc w:val="both"/>
        <w:pPrChange w:id="427" w:author="Autor">
          <w:pPr>
            <w:spacing w:before="120" w:after="120"/>
            <w:ind w:left="426" w:hanging="426"/>
            <w:jc w:val="both"/>
          </w:pPr>
        </w:pPrChange>
      </w:pPr>
      <w:ins w:id="428" w:author="Auto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ins>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 xml:space="preserve">bjektívne z technických dôvodov možné nastaviť automatické potvrdenie o úspešnom doručení zásielky, </w:t>
      </w:r>
      <w:del w:id="429" w:author="Autor">
        <w:r w:rsidR="00083609">
          <w:rPr>
            <w:bCs/>
          </w:rPr>
          <w:delText xml:space="preserve">                  </w:delText>
        </w:r>
      </w:del>
      <w:r w:rsidR="00083609" w:rsidRPr="005B2C37">
        <w:rPr>
          <w:bCs/>
        </w:rPr>
        <w:t>ako vyplýva z písm. c) tohto odseku, zásielka doručovaná elektronicky je považovaná</w:t>
      </w:r>
      <w:r w:rsidR="00083609" w:rsidRPr="002B7EDD">
        <w:rPr>
          <w:bCs/>
        </w:rPr>
        <w:t xml:space="preserve"> </w:t>
      </w:r>
      <w:del w:id="430" w:author="Autor">
        <w:r w:rsidR="00083609">
          <w:rPr>
            <w:bCs/>
          </w:rPr>
          <w:delText xml:space="preserve">           </w:delText>
        </w:r>
      </w:del>
      <w:r w:rsidR="00083609" w:rsidRPr="002B7EDD">
        <w:rPr>
          <w:bCs/>
        </w:rPr>
        <w:t xml:space="preserve">za doručenú momentom odoslania elektronickej správy Stranou, ak </w:t>
      </w:r>
      <w:del w:id="431" w:author="Autor">
        <w:r w:rsidR="00083609">
          <w:rPr>
            <w:bCs/>
          </w:rPr>
          <w:delText>druhá</w:delText>
        </w:r>
      </w:del>
      <w:ins w:id="432" w:author="Autor">
        <w:r w:rsidR="002C2B6B" w:rsidRPr="00F61651">
          <w:rPr>
            <w:bCs/>
          </w:rPr>
          <w:t>táto</w:t>
        </w:r>
      </w:ins>
      <w:r w:rsidR="002C2B6B" w:rsidRPr="00F61651">
        <w:rPr>
          <w:bCs/>
        </w:rPr>
        <w:t xml:space="preserve">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w:t>
      </w:r>
      <w:del w:id="433" w:author="Autor">
        <w:r w:rsidR="00083609">
          <w:delText xml:space="preserve">alebo faxu, </w:delText>
        </w:r>
      </w:del>
      <w:r w:rsidR="00083609" w:rsidRPr="002256AE">
        <w:t xml:space="preserve">sú Strany povinné: </w:t>
      </w:r>
    </w:p>
    <w:p w14:paraId="58936A23" w14:textId="7772A52A" w:rsidR="00EE0DF4" w:rsidRPr="002256AE" w:rsidRDefault="00083609">
      <w:pPr>
        <w:numPr>
          <w:ilvl w:val="0"/>
          <w:numId w:val="51"/>
        </w:numPr>
        <w:spacing w:before="120" w:after="120"/>
        <w:ind w:left="709" w:hanging="283"/>
        <w:jc w:val="both"/>
      </w:pPr>
      <w:r w:rsidRPr="002256AE">
        <w:t>vzájomne si písomne oznámiť svoje emailové adresy</w:t>
      </w:r>
      <w:del w:id="434" w:author="Autor">
        <w:r>
          <w:delText>, resp. faxové čísla</w:delText>
        </w:r>
      </w:del>
      <w:r w:rsidRPr="002256AE">
        <w:t xml:space="preserve">,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1822614D" w14:textId="77777777" w:rsidR="00EE0DF4" w:rsidRPr="002256AE" w:rsidRDefault="00083609">
      <w:pPr>
        <w:numPr>
          <w:ilvl w:val="0"/>
          <w:numId w:val="51"/>
        </w:numPr>
        <w:spacing w:before="120" w:after="120"/>
        <w:ind w:left="709" w:hanging="283"/>
        <w:jc w:val="both"/>
      </w:pPr>
      <w:r w:rsidRPr="002256AE">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ins w:id="435" w:author="Autor">
        <w:r w:rsidR="00F61C24">
          <w:t xml:space="preserve"> </w:t>
        </w:r>
        <w:r w:rsidR="00F61C24" w:rsidRPr="008E0529">
          <w:t>hospodárskych subjektov</w:t>
        </w:r>
      </w:ins>
      <w:r w:rsidRPr="002256AE">
        <w:t>, rovnakého zaobchádzania, transparentnosti, hospodárnosti, efektívnosti</w:t>
      </w:r>
      <w:ins w:id="436" w:author="Autor">
        <w:r w:rsidRPr="002256AE">
          <w:t xml:space="preserve">, </w:t>
        </w:r>
        <w:r w:rsidR="00F61C24">
          <w:t>proporcionality</w:t>
        </w:r>
      </w:ins>
      <w:r w:rsidR="00F61C24">
        <w:t xml:space="preserve">, </w:t>
      </w:r>
      <w:r w:rsidRPr="002256AE">
        <w:t>účinnosti a účelnosti.</w:t>
      </w:r>
    </w:p>
    <w:p w14:paraId="776D661D" w14:textId="5EA339C3" w:rsidR="00EE0DF4" w:rsidRPr="002256AE" w:rsidRDefault="00083609">
      <w:pPr>
        <w:numPr>
          <w:ilvl w:val="1"/>
          <w:numId w:val="32"/>
        </w:numPr>
        <w:tabs>
          <w:tab w:val="clear" w:pos="540"/>
        </w:tabs>
        <w:spacing w:before="120" w:after="120"/>
        <w:ind w:left="426" w:hanging="426"/>
        <w:jc w:val="both"/>
      </w:pPr>
      <w:r w:rsidRPr="002256AE">
        <w:lastRenderedPageBreak/>
        <w:t xml:space="preserve">Prijímateľ je povinný postupovať pri zadávaní zákaziek na dodanie služieb, tovarov                    a  stavebných prác potrebných pre Realizáciu aktivít Projektu ako aj pri zmenách týchto zákaziek v súlade so zákonom </w:t>
      </w:r>
      <w:del w:id="437" w:author="Autor">
        <w:r>
          <w:delText xml:space="preserve"> </w:delText>
        </w:r>
      </w:del>
      <w:r w:rsidRPr="002256AE">
        <w:t>o</w:t>
      </w:r>
      <w:del w:id="438" w:author="Autor">
        <w:r>
          <w:delText xml:space="preserve"> </w:delText>
        </w:r>
      </w:del>
      <w:ins w:id="439" w:author="Autor">
        <w:r w:rsidR="00F61C24">
          <w:t> </w:t>
        </w:r>
      </w:ins>
      <w:r w:rsidRPr="002256AE">
        <w:t xml:space="preserve">VO. Ak sa ustanovenia zákona o VO na Prijímateľa alebo danú zákazku nevzťahujú, je Prijímateľ povinný postupovať pri zadávaní zákaziek podľa pravidiel upravených v Metodickom pokyne CKO č. 12, Prijímateľ je povinný </w:t>
      </w:r>
      <w:del w:id="440" w:author="Autor">
        <w:r>
          <w:delText xml:space="preserve">              </w:delText>
        </w:r>
      </w:del>
      <w:r w:rsidRPr="002256AE">
        <w:t xml:space="preserve">pri zadávaní zákaziek podľa </w:t>
      </w:r>
      <w:r w:rsidR="00F61C24">
        <w:t>§</w:t>
      </w:r>
      <w:ins w:id="441" w:author="Autor">
        <w:r w:rsidR="00F61C24">
          <w:t xml:space="preserve"> 117 zákona o VO (</w:t>
        </w:r>
        <w:r w:rsidRPr="002256AE">
          <w:t>§</w:t>
        </w:r>
        <w:r w:rsidR="00B1724C">
          <w:t xml:space="preserve"> </w:t>
        </w:r>
      </w:ins>
      <w:r w:rsidRPr="002256AE">
        <w:t>9 ods. 9</w:t>
      </w:r>
      <w:del w:id="442" w:author="Autor">
        <w:r>
          <w:delText xml:space="preserve"> ZVO</w:delText>
        </w:r>
      </w:del>
      <w:ins w:id="443" w:author="Autor">
        <w:r w:rsidR="00F61C24">
          <w:t>)</w:t>
        </w:r>
      </w:ins>
      <w:r w:rsidRPr="002256AE">
        <w:t xml:space="preserve"> postupovať spôsobom upraveným v kapitole 3.3.7.</w:t>
      </w:r>
      <w:del w:id="444" w:author="Autor">
        <w:r>
          <w:delText>2.6 Systému</w:delText>
        </w:r>
      </w:del>
      <w:ins w:id="445" w:author="Autor">
        <w:r w:rsidRPr="002256AE">
          <w:t>2Systému</w:t>
        </w:r>
      </w:ins>
      <w:r w:rsidRPr="002256AE">
        <w:t xml:space="preserve"> riadenia EŠIF</w:t>
      </w:r>
      <w:del w:id="446" w:author="Autor">
        <w:r>
          <w:delText>.</w:delText>
        </w:r>
      </w:del>
      <w:ins w:id="447" w:author="Autor">
        <w:r w:rsidR="00F61C24">
          <w:t xml:space="preserve"> (Systém riadenia EŠIF, verzia 3 pre zákazky podľa zák. č. 25/2006 Z. z.)</w:t>
        </w:r>
        <w:r w:rsidRPr="002256AE">
          <w:t>.</w:t>
        </w:r>
      </w:ins>
      <w:r w:rsidRPr="002256AE">
        <w:t xml:space="preserve"> Prijímateľ je povinný postupovať pri zadávaní zákaziek v hodnote nad </w:t>
      </w:r>
      <w:del w:id="448" w:author="Autor">
        <w:r>
          <w:delText>5000</w:delText>
        </w:r>
      </w:del>
      <w:ins w:id="449" w:author="Autor">
        <w:r w:rsidR="00B1724C">
          <w:t>1</w:t>
        </w:r>
        <w:r w:rsidRPr="002256AE">
          <w:t>5000</w:t>
        </w:r>
      </w:ins>
      <w:r w:rsidRPr="002256AE">
        <w:t xml:space="preserve"> € podľa </w:t>
      </w:r>
      <w:del w:id="450" w:author="Autor">
        <w:r>
          <w:delText>postupov</w:delText>
        </w:r>
      </w:del>
      <w:ins w:id="451" w:author="Autor">
        <w:r w:rsidR="00F61C24">
          <w:t>pravidiel</w:t>
        </w:r>
      </w:ins>
      <w:r w:rsidR="00F61C24">
        <w:t xml:space="preserve"> </w:t>
      </w:r>
      <w:r w:rsidRPr="002256AE">
        <w:t>upravených v</w:t>
      </w:r>
      <w:r w:rsidR="00F61C24">
        <w:t> </w:t>
      </w:r>
      <w:ins w:id="452" w:author="Autor">
        <w:r w:rsidR="00F61C24">
          <w:t xml:space="preserve">aktuálnom </w:t>
        </w:r>
      </w:ins>
      <w:r w:rsidRPr="002256AE">
        <w:t>Metodickom pokyne CKO č. 14</w:t>
      </w:r>
      <w:del w:id="453" w:author="Autor">
        <w:r>
          <w:delText>.</w:delText>
        </w:r>
      </w:del>
      <w:ins w:id="454" w:author="Autor">
        <w:r w:rsidR="00F61C24">
          <w:t xml:space="preserve"> (v prípade postupu podľa zák. č. 25/2006 Z. z. podľa MP CKO č. 14, verzia 2)</w:t>
        </w:r>
        <w:r w:rsidRPr="002256AE">
          <w:t>.</w:t>
        </w:r>
      </w:ins>
      <w:r w:rsidRPr="002256AE">
        <w:t xml:space="preserve"> </w:t>
      </w:r>
    </w:p>
    <w:p w14:paraId="3AF35222" w14:textId="287BFF19" w:rsidR="00EE0DF4" w:rsidRPr="002256AE" w:rsidRDefault="00083609">
      <w:pPr>
        <w:numPr>
          <w:ilvl w:val="1"/>
          <w:numId w:val="32"/>
        </w:numPr>
        <w:tabs>
          <w:tab w:val="clear" w:pos="540"/>
        </w:tabs>
        <w:spacing w:before="120" w:after="120"/>
        <w:ind w:left="426" w:hanging="426"/>
        <w:jc w:val="both"/>
      </w:pPr>
      <w:r w:rsidRPr="002256AE">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rsidRPr="002256AE">
        <w:br/>
      </w:r>
      <w:r w:rsidRPr="002256AE">
        <w:br/>
        <w:t>predchádzajúcej vety v lehotách a vo forme určenej v Systéme riadenia EŠIF,                         ak Poskytovateľ neurčí inak. Dokumentáciu Prijímateľ predkladá písomne</w:t>
      </w:r>
      <w:ins w:id="455" w:author="Autor">
        <w:r w:rsidR="00F61C24">
          <w:t xml:space="preserve"> alebo v elektronickej podobe</w:t>
        </w:r>
      </w:ins>
      <w:r w:rsidRPr="002256AE">
        <w:t xml:space="preserve">, pričom časť dokumentácie predkladá aj cez ITMS2014+. Minimálny rozsah dokumentácie, ktorú Prijímateľ povinne predkladá cez ITMS 2014+ je definovaný rozsahom dokumentácie zverejňovanej v profile podľa § </w:t>
      </w:r>
      <w:del w:id="456" w:author="Autor">
        <w:r>
          <w:delText>49a</w:delText>
        </w:r>
      </w:del>
      <w:ins w:id="457" w:author="Autor">
        <w:r w:rsidR="00F61C24">
          <w:t>64</w:t>
        </w:r>
      </w:ins>
      <w:r w:rsidR="00F61C24">
        <w:t xml:space="preserve"> zákona o</w:t>
      </w:r>
      <w:del w:id="458" w:author="Autor">
        <w:r>
          <w:delText xml:space="preserve"> </w:delText>
        </w:r>
      </w:del>
      <w:ins w:id="459" w:author="Autor">
        <w:r w:rsidR="00F61C24">
          <w:t> </w:t>
        </w:r>
      </w:ins>
      <w:r w:rsidR="00F61C24">
        <w:t>VO</w:t>
      </w:r>
      <w:ins w:id="460" w:author="Autor">
        <w:r w:rsidR="00F61C24">
          <w:t xml:space="preserve"> (</w:t>
        </w:r>
        <w:r w:rsidRPr="002256AE">
          <w:t xml:space="preserve">49a </w:t>
        </w:r>
        <w:r w:rsidR="00F61C24">
          <w:t> )</w:t>
        </w:r>
      </w:ins>
      <w:r w:rsidRPr="002256AE">
        <w:t xml:space="preserve"> v závislosti od hodnoty a typu zákazky, pričom uvedená povinnosť platí pre všetkých prijímateľov</w:t>
      </w:r>
      <w:ins w:id="461" w:author="Autor">
        <w:r w:rsidR="00F61C24">
          <w:t xml:space="preserve"> </w:t>
        </w:r>
        <w:r w:rsidR="00F61C24" w:rsidRPr="008E0529">
          <w:t>(pozn. uvedená povinnosť platí pre všetkých prijímateľov a nevzťahuje sa na informácie podľa § 64 odsek 1 písmeno d) a písmeno e) zákona o VO). V prípade ponúk jednotlivých uchádzačov sa cez ITMS 2014+ predkladá iba ponuka uchádzača, ktorý bol vyhodnotený ako úspešný. RO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RO</w:t>
        </w:r>
      </w:ins>
      <w:r w:rsidRPr="002256AE">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w:t>
      </w:r>
      <w:del w:id="462" w:author="Autor">
        <w:r>
          <w:delText xml:space="preserve">              </w:delText>
        </w:r>
      </w:del>
      <w:r w:rsidRPr="002256AE">
        <w:t xml:space="preserve">že na základe predloženej dokumentácie vykoná Poskytovateľ </w:t>
      </w:r>
      <w:del w:id="463" w:author="Autor">
        <w:r>
          <w:delText>administratívnu</w:delText>
        </w:r>
      </w:del>
      <w:ins w:id="464" w:author="Autor">
        <w:r w:rsidR="00F61C24">
          <w:t>finančnú</w:t>
        </w:r>
      </w:ins>
      <w:r w:rsidR="00F61C24" w:rsidRPr="002256AE">
        <w:t xml:space="preserve"> </w:t>
      </w:r>
      <w:r w:rsidRPr="002256AE">
        <w:t xml:space="preserve">kontrolu a jej </w:t>
      </w:r>
      <w:ins w:id="465" w:author="Autor">
        <w:r w:rsidR="00F61C24">
          <w:t xml:space="preserve">možné </w:t>
        </w:r>
      </w:ins>
      <w:r w:rsidRPr="002256AE">
        <w:t xml:space="preserve">závery </w:t>
      </w:r>
      <w:del w:id="466" w:author="Autor">
        <w:r>
          <w:delText>podľa</w:delText>
        </w:r>
      </w:del>
      <w:ins w:id="467" w:author="Autor">
        <w:r w:rsidR="00F61C24">
          <w:t>sú uvedené v</w:t>
        </w:r>
      </w:ins>
      <w:r w:rsidR="00F61C24" w:rsidRPr="002256AE">
        <w:t xml:space="preserve"> </w:t>
      </w:r>
      <w:r w:rsidRPr="002256AE">
        <w:t xml:space="preserve">odseku </w:t>
      </w:r>
      <w:del w:id="468" w:author="Autor">
        <w:r>
          <w:delText>12</w:delText>
        </w:r>
      </w:del>
      <w:ins w:id="469" w:author="Autor">
        <w:r w:rsidR="00F61C24">
          <w:t>13</w:t>
        </w:r>
      </w:ins>
      <w:r w:rsidR="00F61C24" w:rsidRPr="002256AE">
        <w:t xml:space="preserve"> </w:t>
      </w:r>
      <w:r w:rsidRPr="002256AE">
        <w:t xml:space="preserve">tohto článku VP. Pri dopĺňaní dokumentácie na výkon </w:t>
      </w:r>
      <w:del w:id="470" w:author="Autor">
        <w:r>
          <w:delText>administratívnej</w:delText>
        </w:r>
      </w:del>
      <w:ins w:id="471" w:author="Autor">
        <w:r w:rsidR="00F61C24">
          <w:t>finančnej</w:t>
        </w:r>
      </w:ins>
      <w:r w:rsidR="00F61C24">
        <w:t xml:space="preserve"> </w:t>
      </w:r>
      <w:r w:rsidRPr="002256AE">
        <w:t xml:space="preserve">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14:paraId="0927AF5A" w14:textId="542E42BB" w:rsidR="00CE052D" w:rsidRPr="00DD457A" w:rsidRDefault="00083609" w:rsidP="00773ECD">
      <w:pPr>
        <w:numPr>
          <w:ilvl w:val="1"/>
          <w:numId w:val="32"/>
        </w:numPr>
        <w:spacing w:before="120" w:line="264" w:lineRule="auto"/>
        <w:jc w:val="both"/>
        <w:pPrChange w:id="472" w:author="Autor">
          <w:pPr>
            <w:numPr>
              <w:ilvl w:val="1"/>
              <w:numId w:val="32"/>
            </w:numPr>
            <w:spacing w:before="120" w:after="120"/>
            <w:ind w:left="540" w:hanging="540"/>
            <w:jc w:val="both"/>
          </w:pPr>
        </w:pPrChange>
      </w:pPr>
      <w:r w:rsidRPr="002256AE">
        <w:t>Poskytovateľ vykoná</w:t>
      </w:r>
      <w:del w:id="473" w:author="Autor">
        <w:r>
          <w:delText xml:space="preserve"> administratívnu</w:delText>
        </w:r>
      </w:del>
      <w:r w:rsidRPr="002256AE">
        <w:t xml:space="preserve"> kontrolu obstarávania tovarov, služieb, stavebných prác a súvisiacich postupov v zmysle zákona o finančnej kontrole a  audite a podľa postupov upravených v Systéme riadenia EŠIF</w:t>
      </w:r>
      <w:del w:id="474" w:author="Autor">
        <w:r>
          <w:delText>.</w:delText>
        </w:r>
      </w:del>
      <w:ins w:id="475" w:author="Autor">
        <w:r w:rsidR="00F61C24">
          <w:t xml:space="preserve"> v príslušnej verzii</w:t>
        </w:r>
        <w:r w:rsidRPr="002256AE">
          <w:t>.</w:t>
        </w:r>
      </w:ins>
      <w:r w:rsidRPr="002256AE">
        <w:t xml:space="preserve"> Výkonom kontroly obstarávania služieb, tovarov, stavebných prác a súvisiacich postupov zo strany </w:t>
      </w:r>
      <w:r w:rsidRPr="002256AE">
        <w:lastRenderedPageBreak/>
        <w:t xml:space="preserve">Poskytovateľa nie je dotknutá výlučná a konečná zodpovednosť Prijímateľa ako verejného obstarávateľa, obstarávateľa alebo osoby podľa § </w:t>
      </w:r>
      <w:del w:id="476" w:author="Autor">
        <w:r>
          <w:delText>7</w:delText>
        </w:r>
      </w:del>
      <w:ins w:id="477" w:author="Autor">
        <w:r w:rsidR="00F61C24">
          <w:t>8</w:t>
        </w:r>
      </w:ins>
      <w:r w:rsidR="00F61C24" w:rsidRPr="002256AE">
        <w:t xml:space="preserve"> </w:t>
      </w:r>
      <w:r w:rsidRPr="002256AE">
        <w:t>zákona o VO</w:t>
      </w:r>
      <w:ins w:id="478" w:author="Autor">
        <w:r w:rsidRPr="002256AE">
          <w:t xml:space="preserve"> </w:t>
        </w:r>
        <w:r w:rsidR="00F61C24">
          <w:t>(§ 7)</w:t>
        </w:r>
      </w:ins>
      <w:r w:rsidR="00F61C24">
        <w:t xml:space="preserve"> </w:t>
      </w:r>
      <w:r w:rsidRPr="002256AE">
        <w:t xml:space="preserve">za vykonanie VO pri dodržaní všeobecne záväzných právnych predpisov SR a EÚ, týchto VP, Právnych dokumentov a základných princípov VO. Rovnako nie </w:t>
      </w:r>
      <w:ins w:id="479" w:author="Autor">
        <w:r w:rsidR="00F61C24">
          <w:t xml:space="preserve">je </w:t>
        </w:r>
      </w:ins>
      <w:r w:rsidRPr="002256AE">
        <w:t>výkonom</w:t>
      </w:r>
      <w:ins w:id="480" w:author="Autor">
        <w:r w:rsidRPr="002256AE">
          <w:t xml:space="preserve"> </w:t>
        </w:r>
        <w:r w:rsidR="00F61C24">
          <w:t>finančnej</w:t>
        </w:r>
      </w:ins>
      <w:r w:rsidR="00F61C24">
        <w:t xml:space="preserve"> </w:t>
      </w:r>
      <w:r w:rsidRPr="002256AE">
        <w:t xml:space="preserve">kontroly Poskytovateľom dotknutá výlučná a konečná zodpovednosť Prijímateľa za obstarávanie a výber Dodávateľa v prípadoch, ak Prijímateľ nie je povinný postupovať podľa zákona o VO. Prijímateľ berie na vedomie, že vykonaním </w:t>
      </w:r>
      <w:ins w:id="481" w:author="Autor">
        <w:r w:rsidR="00F61C24">
          <w:t xml:space="preserve">finančnej </w:t>
        </w:r>
      </w:ins>
      <w:r w:rsidRPr="002256AE">
        <w:t>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w:t>
      </w:r>
      <w:ins w:id="482" w:author="Autor">
        <w:r w:rsidR="002B0D72">
          <w:t>/auditu/overovania</w:t>
        </w:r>
      </w:ins>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w:t>
      </w:r>
      <w:del w:id="483" w:author="Autor">
        <w:r>
          <w:delText xml:space="preserve">              </w:delText>
        </w:r>
      </w:del>
      <w:r w:rsidRPr="002256AE">
        <w:t xml:space="preserve">za nedodržanie </w:t>
      </w:r>
      <w:del w:id="484" w:author="Autor">
        <w:r>
          <w:delText>princípov</w:delText>
        </w:r>
      </w:del>
      <w:ins w:id="485" w:author="Autor">
        <w:r w:rsidR="00F61C24">
          <w:t>pravidiel</w:t>
        </w:r>
      </w:ins>
      <w:r w:rsidR="00F61C24" w:rsidRPr="002256AE">
        <w:t xml:space="preserve"> </w:t>
      </w:r>
      <w:r w:rsidRPr="002256AE">
        <w:t>a postupov stanovených v zákone o VO, resp. postupov</w:t>
      </w:r>
      <w:del w:id="486" w:author="Autor">
        <w:r>
          <w:delText xml:space="preserve">                 </w:delText>
        </w:r>
      </w:del>
      <w:r w:rsidRPr="002256AE">
        <w:t xml:space="preserve"> pri obstaraní zákazky, na ktorú sa zákon o VO nevzťahuje. V prípade, ak kontrolný orgán/auditný orgán podľa článku 18 VP odlišný od Poskytovateľa identifikuje Nezrovnalosť vyplývajúcu </w:t>
      </w:r>
      <w:r w:rsidRPr="00DD457A">
        <w:t>z</w:t>
      </w:r>
      <w:del w:id="487" w:author="Autor">
        <w:r>
          <w:delText xml:space="preserve"> VO</w:delText>
        </w:r>
      </w:del>
      <w:ins w:id="488" w:author="Autor">
        <w:r w:rsidR="00CE052D" w:rsidRPr="00DD457A">
          <w:t> </w:t>
        </w:r>
        <w:r w:rsidRPr="00DD457A">
          <w:t>VO</w:t>
        </w:r>
        <w:r w:rsidR="00CE052D" w:rsidRPr="00DD457A">
          <w:t xml:space="preserve"> vo vzťahu k Prijímateľovi</w:t>
        </w:r>
      </w:ins>
      <w:r w:rsidRPr="00DD457A">
        <w:t xml:space="preserve">, spočívajúcu v porušení právnych predpisov a/alebo pravidiel pre poskytovanie pomoci z EŠIF v súvislosti s VO, porušením princípov </w:t>
      </w:r>
      <w:del w:id="489" w:author="Autor">
        <w:r>
          <w:delText xml:space="preserve">                   </w:delText>
        </w:r>
      </w:del>
      <w:r w:rsidRPr="00DD457A">
        <w:t>a postupu VO stanovených v zákone o VO alebo vyplývajúcich z legislatívy EÚ</w:t>
      </w:r>
      <w:del w:id="490" w:author="Autor">
        <w:r>
          <w:delText xml:space="preserve">                     </w:delText>
        </w:r>
      </w:del>
      <w:r w:rsidRPr="00DD457A">
        <w:t xml:space="preserve"> k problematike VO alebo z </w:t>
      </w:r>
      <w:commentRangeStart w:id="491"/>
      <w:r w:rsidRPr="00DD457A">
        <w:t xml:space="preserve">obvyklej praxe (best practice) </w:t>
      </w:r>
      <w:commentRangeEnd w:id="491"/>
      <w:r w:rsidRPr="00DD457A">
        <w:commentReference w:id="491"/>
      </w:r>
      <w:r w:rsidRPr="00DD457A">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del w:id="492" w:author="Autor">
        <w:r>
          <w:delText>a to aj v prípade, ak nedôjde k aplikácii postupu podľa  § 41 zákona o príspevku z EŠIF</w:delText>
        </w:r>
      </w:del>
      <w:ins w:id="493" w:author="Autor">
        <w:r w:rsidR="002B0D72" w:rsidRPr="00360B63">
          <w:t xml:space="preserve">pri uplatnení postupu podľa § 41 alebo 41a zákona o príspevku z EŠIF </w:t>
        </w:r>
        <w:r w:rsidR="002B0D72" w:rsidRPr="00DD457A">
          <w:t xml:space="preserve">alebo </w:t>
        </w:r>
        <w:r w:rsidRPr="00DD457A">
          <w:t xml:space="preserve">aj v prípade, ak nedôjde k aplikácii postupu podľa  § 41 </w:t>
        </w:r>
        <w:r w:rsidR="00F61C24" w:rsidRPr="00DD457A">
          <w:t xml:space="preserve">alebo § 41a </w:t>
        </w:r>
        <w:r w:rsidRPr="00DD457A">
          <w:t>zákona o príspevku z EŠIF.</w:t>
        </w:r>
        <w:r w:rsidR="00CE052D" w:rsidRPr="00DD457A">
          <w:t xml:space="preserve"> </w:t>
        </w:r>
        <w:r w:rsidR="002B0D72" w:rsidRPr="00360B63">
          <w:t>Vznik uvedeného záväzku Prijímateľa je podmienený tým, že Prijímateľ bol v kontrole/audite/overovaní podľa predchádzajúcej vety</w:t>
        </w:r>
        <w:r w:rsidR="002B0D72" w:rsidRPr="00DD457A">
          <w:t xml:space="preserve"> </w:t>
        </w:r>
        <w:r w:rsidR="002B0D72" w:rsidRPr="00360B63">
          <w:t>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t>
        </w:r>
      </w:ins>
      <w:r w:rsidR="002B0D72" w:rsidRPr="00360B63">
        <w:t>.</w:t>
      </w:r>
    </w:p>
    <w:p w14:paraId="23A2B5E6" w14:textId="0B3B9DF6" w:rsidR="00EE0DF4" w:rsidRPr="002256AE" w:rsidRDefault="00EE0DF4" w:rsidP="00360B63">
      <w:pPr>
        <w:spacing w:before="120" w:after="120"/>
        <w:ind w:left="426"/>
        <w:jc w:val="both"/>
        <w:rPr>
          <w:ins w:id="494" w:author="Autor"/>
        </w:rPr>
      </w:pPr>
    </w:p>
    <w:p w14:paraId="1E907D0B" w14:textId="6644553F" w:rsidR="00F61C24" w:rsidRPr="008E0529" w:rsidRDefault="00083609" w:rsidP="00773ECD">
      <w:pPr>
        <w:numPr>
          <w:ilvl w:val="1"/>
          <w:numId w:val="32"/>
        </w:numPr>
        <w:spacing w:before="120" w:line="264" w:lineRule="auto"/>
        <w:jc w:val="both"/>
        <w:pPrChange w:id="495" w:author="Autor">
          <w:pPr>
            <w:numPr>
              <w:ilvl w:val="1"/>
              <w:numId w:val="32"/>
            </w:numPr>
            <w:spacing w:before="120" w:after="120"/>
            <w:ind w:left="540" w:hanging="540"/>
            <w:jc w:val="both"/>
          </w:pPr>
        </w:pPrChange>
      </w:pPr>
      <w:r w:rsidRPr="002256AE">
        <w:t>Prijímateľ je povinný v závislosti od charakteru obstarávania služieb, tovarov</w:t>
      </w:r>
      <w:del w:id="496" w:author="Autor">
        <w:r>
          <w:delText xml:space="preserve">                         </w:delText>
        </w:r>
      </w:del>
      <w:r w:rsidRPr="002256AE">
        <w:t xml:space="preserve"> a stavebných prác postupovať pri predkladaní dokumentácie obstarávania služieb, tovarov a stavebných prác na výkon kontroly podľa kapitoly 3.3.7 Kontrola verejného obstarávania Systému riadenia EŠIF a v prípade postupov pri obstaraní zákazky, </w:t>
      </w:r>
      <w:del w:id="497" w:author="Autor">
        <w:r>
          <w:delText xml:space="preserve">                      </w:delText>
        </w:r>
      </w:del>
      <w:r w:rsidRPr="002256AE">
        <w:t xml:space="preserve">na ktorú sa zákon o VO nevzťahuje podľa metodického pokynu CKO č. </w:t>
      </w:r>
      <w:del w:id="498" w:author="Autor">
        <w:r>
          <w:delText xml:space="preserve">12.                        </w:delText>
        </w:r>
      </w:del>
      <w:ins w:id="499" w:author="Autor">
        <w:r w:rsidRPr="002256AE">
          <w:t>12</w:t>
        </w:r>
        <w:r w:rsidR="00F61C24">
          <w:t xml:space="preserve"> v príslušnej verzii</w:t>
        </w:r>
        <w:r w:rsidRPr="002256AE">
          <w:t>.</w:t>
        </w:r>
      </w:ins>
      <w:r w:rsidRPr="002256AE">
        <w:t xml:space="preserve"> Ak Poskytovateľ v Príručke pre Žiadateľa/Prijímateľa neurčí iné termíny a rozsah dokumentácie, ktorú je Prijímateľ povinný predkladať Poskytovateľovi, Prijímateľ postupuje podľa príslušnej kapitoly Systému riadenia EŠIF, resp. v prípade </w:t>
      </w:r>
      <w:r w:rsidRPr="002256AE">
        <w:lastRenderedPageBreak/>
        <w:t xml:space="preserve">postupov  </w:t>
      </w:r>
      <w:del w:id="500" w:author="Autor">
        <w:r>
          <w:delText xml:space="preserve">           </w:delText>
        </w:r>
      </w:del>
      <w:r w:rsidRPr="002256AE">
        <w:t>pri obstaraní zákazky, na ktorú sa zákon o VO nevzťahuje podľa metodického pokynu CKO č.12</w:t>
      </w:r>
      <w:del w:id="501" w:author="Autor">
        <w:r>
          <w:delText xml:space="preserve">. </w:delText>
        </w:r>
      </w:del>
      <w:ins w:id="502" w:author="Autor">
        <w:r w:rsidR="00F61C24">
          <w:t xml:space="preserve"> v príslušnej verzii. </w:t>
        </w:r>
        <w:r w:rsidR="00F61C24" w:rsidRPr="008E0529">
          <w:t>Minimálny rozsah dokumentácie, ktorú prijímateľ povinne predkladá cez ITMS 2014+ je definovaný v príslušnej príručke pre prijímateľa, ktorú vydáva RO/SO.</w:t>
        </w:r>
      </w:ins>
    </w:p>
    <w:p w14:paraId="34290056" w14:textId="66874520" w:rsidR="00EE0DF4" w:rsidRPr="002256AE" w:rsidRDefault="00083609" w:rsidP="000748DF">
      <w:pPr>
        <w:spacing w:before="120" w:after="120"/>
        <w:ind w:left="426"/>
        <w:jc w:val="both"/>
        <w:rPr>
          <w:ins w:id="503" w:author="Autor"/>
        </w:rPr>
      </w:pPr>
      <w:del w:id="504" w:author="Autor">
        <w:r>
          <w:delText>Administratívnu</w:delText>
        </w:r>
      </w:del>
      <w:ins w:id="505" w:author="Autor">
        <w:r w:rsidRPr="002256AE">
          <w:t xml:space="preserve">. </w:t>
        </w:r>
      </w:ins>
    </w:p>
    <w:p w14:paraId="23FEBD88" w14:textId="3D893398" w:rsidR="00EE0DF4" w:rsidRPr="002256AE" w:rsidRDefault="00F61C24">
      <w:pPr>
        <w:numPr>
          <w:ilvl w:val="1"/>
          <w:numId w:val="32"/>
        </w:numPr>
        <w:tabs>
          <w:tab w:val="clear" w:pos="540"/>
        </w:tabs>
        <w:spacing w:before="120" w:after="120"/>
        <w:ind w:left="426" w:hanging="426"/>
        <w:jc w:val="both"/>
      </w:pPr>
      <w:ins w:id="506" w:author="Autor">
        <w:r>
          <w:t>Finančnú</w:t>
        </w:r>
      </w:ins>
      <w:r w:rsidRPr="002256AE">
        <w:t xml:space="preserve"> </w:t>
      </w:r>
      <w:r w:rsidR="00083609" w:rsidRPr="002256AE">
        <w:t>kontrolu pravidiel a postupov stanovených zákonom o VO vykonáva Poskytovateľ v závislosti od fázy/etapy časového procesu VO ako:</w:t>
      </w:r>
    </w:p>
    <w:p w14:paraId="7EB9DF85" w14:textId="3EA15C7C" w:rsidR="00EE0DF4" w:rsidRPr="002256AE" w:rsidRDefault="00F61C24">
      <w:pPr>
        <w:pStyle w:val="Odsekzoznamu1"/>
        <w:numPr>
          <w:ilvl w:val="0"/>
          <w:numId w:val="33"/>
        </w:numPr>
        <w:spacing w:before="120" w:after="120"/>
        <w:ind w:left="851" w:hanging="425"/>
        <w:contextualSpacing w:val="0"/>
        <w:jc w:val="both"/>
      </w:pPr>
      <w:ins w:id="507" w:author="Autor">
        <w:r>
          <w:t xml:space="preserve">Prvú </w:t>
        </w:r>
      </w:ins>
      <w:r w:rsidR="00083609" w:rsidRPr="002256AE">
        <w:t>ex-ante kontrolu pred vyhlásením VO,</w:t>
      </w:r>
    </w:p>
    <w:p w14:paraId="3BC0FEB5" w14:textId="4F65E7FF" w:rsidR="00EE0DF4" w:rsidRPr="002256AE" w:rsidRDefault="00F61C24">
      <w:pPr>
        <w:pStyle w:val="Odsekzoznamu1"/>
        <w:numPr>
          <w:ilvl w:val="0"/>
          <w:numId w:val="33"/>
        </w:numPr>
        <w:spacing w:before="120" w:after="120"/>
        <w:ind w:left="851" w:hanging="425"/>
        <w:contextualSpacing w:val="0"/>
        <w:jc w:val="both"/>
      </w:pPr>
      <w:ins w:id="508" w:author="Autor">
        <w:r>
          <w:t xml:space="preserve">Druhú </w:t>
        </w:r>
      </w:ins>
      <w:r w:rsidR="00083609" w:rsidRPr="002256AE">
        <w:t>ex-ante kontrolu pred podpisom zmluvy s úspešným uchádzačom,</w:t>
      </w:r>
    </w:p>
    <w:p w14:paraId="75F8364D" w14:textId="7FE662F7" w:rsidR="00EE0DF4" w:rsidRPr="002256AE" w:rsidRDefault="00F61C24">
      <w:pPr>
        <w:pStyle w:val="Odsekzoznamu1"/>
        <w:numPr>
          <w:ilvl w:val="0"/>
          <w:numId w:val="33"/>
        </w:numPr>
        <w:spacing w:before="120" w:after="120"/>
        <w:ind w:left="851" w:hanging="425"/>
        <w:contextualSpacing w:val="0"/>
        <w:jc w:val="both"/>
      </w:pPr>
      <w:ins w:id="509" w:author="Autor">
        <w:r>
          <w:t xml:space="preserve">Štandardnú alebo následnú </w:t>
        </w:r>
      </w:ins>
      <w:r w:rsidR="00083609" w:rsidRPr="002256AE">
        <w:t>ex-post  kontrolu,</w:t>
      </w:r>
    </w:p>
    <w:p w14:paraId="4E480BED" w14:textId="6A426CD8" w:rsidR="00EE0DF4" w:rsidRPr="002256AE" w:rsidRDefault="00083609">
      <w:pPr>
        <w:pStyle w:val="Odsekzoznamu1"/>
        <w:numPr>
          <w:ilvl w:val="0"/>
          <w:numId w:val="33"/>
        </w:numPr>
        <w:spacing w:before="120" w:after="120"/>
        <w:ind w:left="851" w:hanging="425"/>
        <w:contextualSpacing w:val="0"/>
        <w:jc w:val="both"/>
      </w:pPr>
      <w:del w:id="510" w:author="Autor">
        <w:r>
          <w:delText>kontrolu</w:delText>
        </w:r>
      </w:del>
      <w:ins w:id="511" w:author="Autor">
        <w:r w:rsidR="00F61C24">
          <w:t>K</w:t>
        </w:r>
        <w:r w:rsidR="00F61C24" w:rsidRPr="002256AE">
          <w:t>ontrolu</w:t>
        </w:r>
      </w:ins>
      <w:r w:rsidR="00F61C24" w:rsidRPr="002256AE">
        <w:t xml:space="preserve"> </w:t>
      </w:r>
      <w:r w:rsidRPr="002256AE">
        <w:t>dodatkov zmlúv s úspešným uchádzačom</w:t>
      </w:r>
      <w:del w:id="512" w:author="Autor">
        <w:r>
          <w:delText xml:space="preserve"> alebo dodávateľom</w:delText>
        </w:r>
      </w:del>
      <w:r w:rsidRPr="002256AE">
        <w:t>.</w:t>
      </w:r>
    </w:p>
    <w:p w14:paraId="3CFE68ED" w14:textId="11569AF9" w:rsidR="00EE0DF4" w:rsidRPr="002256AE" w:rsidRDefault="00083609">
      <w:pPr>
        <w:numPr>
          <w:ilvl w:val="1"/>
          <w:numId w:val="32"/>
        </w:numPr>
        <w:tabs>
          <w:tab w:val="clear" w:pos="540"/>
        </w:tabs>
        <w:spacing w:before="120" w:after="120"/>
        <w:ind w:left="426" w:hanging="426"/>
        <w:jc w:val="both"/>
      </w:pPr>
      <w:del w:id="513" w:author="Autor">
        <w:r>
          <w:delText>Administratívnu</w:delText>
        </w:r>
      </w:del>
      <w:ins w:id="514" w:author="Autor">
        <w:r w:rsidR="00F61C24">
          <w:t>Finančnú</w:t>
        </w:r>
      </w:ins>
      <w:r w:rsidR="00F61C24" w:rsidRPr="002256AE">
        <w:t xml:space="preserve"> </w:t>
      </w:r>
      <w:r w:rsidRPr="002256AE">
        <w:t>kontrolu postupov pri obstarávaní zákazky, na ktorú sa zákon o VO nevzťahuje, vykonáva Poskytovateľ v závislosti od rozsahu a predmetu ako:</w:t>
      </w:r>
    </w:p>
    <w:p w14:paraId="070C202C" w14:textId="23A80A1E" w:rsidR="00EE0DF4" w:rsidRPr="002256AE" w:rsidRDefault="00F61C24">
      <w:pPr>
        <w:pStyle w:val="Odsekzoznamu1"/>
        <w:numPr>
          <w:ilvl w:val="0"/>
          <w:numId w:val="35"/>
        </w:numPr>
        <w:spacing w:before="120" w:after="120"/>
        <w:ind w:left="851" w:hanging="425"/>
        <w:contextualSpacing w:val="0"/>
        <w:jc w:val="both"/>
      </w:pPr>
      <w:ins w:id="515" w:author="Autor">
        <w:r>
          <w:t xml:space="preserve">Štandardnú </w:t>
        </w:r>
      </w:ins>
      <w:r w:rsidR="00083609" w:rsidRPr="002256AE">
        <w:t>ex-post kontrolu,</w:t>
      </w:r>
    </w:p>
    <w:p w14:paraId="773AE3D0" w14:textId="428409A4" w:rsidR="00EE0DF4" w:rsidRPr="002256AE" w:rsidRDefault="00083609">
      <w:pPr>
        <w:pStyle w:val="Odsekzoznamu1"/>
        <w:numPr>
          <w:ilvl w:val="0"/>
          <w:numId w:val="35"/>
        </w:numPr>
        <w:spacing w:before="120" w:after="120"/>
        <w:ind w:left="851" w:hanging="425"/>
        <w:contextualSpacing w:val="0"/>
        <w:jc w:val="both"/>
      </w:pPr>
      <w:r w:rsidRPr="002256AE">
        <w:t>kontrolu dodatkov zmlúv s úspešným uchádzačom</w:t>
      </w:r>
      <w:del w:id="516" w:author="Autor">
        <w:r>
          <w:delText xml:space="preserve"> alebo Dodávateľom</w:delText>
        </w:r>
      </w:del>
      <w:r w:rsidRPr="002256AE">
        <w:t xml:space="preserve">. </w:t>
      </w:r>
    </w:p>
    <w:p w14:paraId="03518A74" w14:textId="6D01941C" w:rsidR="00F61C24" w:rsidRPr="008E0529" w:rsidRDefault="00F61C24" w:rsidP="00F61C24">
      <w:pPr>
        <w:numPr>
          <w:ilvl w:val="1"/>
          <w:numId w:val="32"/>
        </w:numPr>
        <w:spacing w:before="120" w:line="264" w:lineRule="auto"/>
        <w:jc w:val="both"/>
        <w:rPr>
          <w:ins w:id="517" w:author="Autor"/>
        </w:rPr>
      </w:pPr>
      <w:ins w:id="518" w:author="Autor">
        <w:r w:rsidRPr="008E0529">
          <w:t xml:space="preserve">V prípade druhej ex-ante kontroly je v kapitole 3.3.7.2.2 Systému riadenia EŠIF osobitne upravená spolupráca s ÚVO v nadväznosti na ustanovenie § 169 odsek 2 zákona o VO. Prijímateľ je povinný doručiť </w:t>
        </w:r>
        <w:r w:rsidR="00D54E2A">
          <w:t>P</w:t>
        </w:r>
        <w:r w:rsidRPr="008E0529">
          <w:t xml:space="preserve">oskytovateľovi kópiu právoplatného rozhodnutia ÚVO. V prípade, že </w:t>
        </w:r>
        <w:r w:rsidR="00D54E2A">
          <w:t>P</w:t>
        </w:r>
        <w:r w:rsidRPr="008E0529">
          <w:t xml:space="preserve">rijímateľ podal proti rozhodnutiu ÚVO odvolanie, zasiela na vedomie </w:t>
        </w:r>
        <w:r w:rsidR="00D54E2A">
          <w:t>P</w:t>
        </w:r>
        <w:r w:rsidRPr="008E0529">
          <w:t xml:space="preserve">oskytovateľovi spolu s kópiou právoplatného rozhodnutia ÚVO, resp. Rady ÚVO aj písomné vyhotovenie odvolania. Ak </w:t>
        </w:r>
        <w:r w:rsidR="00D54E2A">
          <w:t>P</w:t>
        </w:r>
        <w:r w:rsidRPr="008E0529">
          <w:t xml:space="preserve">rijímateľ podpíše zmluvu s úspešným uchádzačom pred riadnym ukončením tejto kontroly, resp. vôbec nepredloží dokumentáciu k VO na túto kontrolu, uvedenú skutočnosť bude môcť </w:t>
        </w:r>
        <w:r w:rsidR="00D54E2A">
          <w:t>P</w:t>
        </w:r>
        <w:r w:rsidRPr="008E0529">
          <w:t xml:space="preserve">oskytovateľ vyhodnotiť ako </w:t>
        </w:r>
        <w:r w:rsidR="00D54E2A" w:rsidRPr="002256AE">
          <w:rPr>
            <w:bCs/>
          </w:rPr>
          <w:t>porušenie podmienok pre poskytnutie NFP, pre ktoré možno mimoriadne ukončiť Projekt</w:t>
        </w:r>
        <w:r w:rsidRPr="008E0529">
          <w:t>.</w:t>
        </w:r>
      </w:ins>
    </w:p>
    <w:p w14:paraId="62AEAD9A" w14:textId="7C4B0F3F" w:rsidR="00F61C24" w:rsidRPr="008E0529" w:rsidRDefault="00083609" w:rsidP="00773ECD">
      <w:pPr>
        <w:numPr>
          <w:ilvl w:val="1"/>
          <w:numId w:val="32"/>
        </w:numPr>
        <w:spacing w:before="120" w:after="200" w:line="264" w:lineRule="auto"/>
        <w:jc w:val="both"/>
        <w:pPrChange w:id="519" w:author="Autor">
          <w:pPr>
            <w:numPr>
              <w:ilvl w:val="1"/>
              <w:numId w:val="32"/>
            </w:numPr>
            <w:spacing w:before="120" w:after="120"/>
            <w:ind w:left="540" w:hanging="540"/>
            <w:jc w:val="both"/>
          </w:pPr>
        </w:pPrChange>
      </w:pPr>
      <w:r w:rsidRPr="002256AE">
        <w:t xml:space="preserve">Poskytovateľ je povinný vykonať </w:t>
      </w:r>
      <w:del w:id="520" w:author="Autor">
        <w:r>
          <w:delText>administratívnu</w:delText>
        </w:r>
      </w:del>
      <w:ins w:id="521" w:author="Autor">
        <w:r w:rsidR="00F61C24">
          <w:t>finančnú</w:t>
        </w:r>
      </w:ins>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del w:id="522" w:author="Autor">
        <w:r>
          <w:delText>administratívnej</w:delText>
        </w:r>
      </w:del>
      <w:ins w:id="523" w:author="Autor">
        <w:r w:rsidR="00F61C24">
          <w:t>finančnej</w:t>
        </w:r>
      </w:ins>
      <w:r w:rsidR="00F61C24" w:rsidRPr="002256AE">
        <w:t xml:space="preserve"> </w:t>
      </w:r>
      <w:r w:rsidRPr="002256AE">
        <w:t xml:space="preserve">kontroly prerušuje. </w:t>
      </w:r>
      <w:ins w:id="524" w:author="Auto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t xml:space="preserve">trvá, </w:t>
        </w:r>
        <w:r w:rsidR="00F61C24" w:rsidRPr="008E0529">
          <w:t xml:space="preserve">až kým nepominú prekážky, pre ktoré sa finančná kontrola prerušila. </w:t>
        </w:r>
      </w:ins>
      <w:r w:rsidR="00F61C24" w:rsidRPr="008E0529">
        <w:t xml:space="preserve">Lehota na výkon </w:t>
      </w:r>
      <w:del w:id="525" w:author="Autor">
        <w:r>
          <w:delText>administratívnej</w:delText>
        </w:r>
      </w:del>
      <w:ins w:id="526" w:author="Autor">
        <w:r w:rsidR="00F61C24" w:rsidRPr="008E0529">
          <w:t>finančnej</w:t>
        </w:r>
      </w:ins>
      <w:r w:rsidR="00F61C24" w:rsidRPr="008E0529">
        <w:t xml:space="preserve"> kontroly </w:t>
      </w:r>
      <w:del w:id="527" w:author="Autor">
        <w:r>
          <w:delText>prestáva plynúť</w:delText>
        </w:r>
      </w:del>
      <w:ins w:id="528" w:author="Autor">
        <w:r w:rsidR="00F61C24" w:rsidRPr="008E0529">
          <w:t>sa prerušuje</w:t>
        </w:r>
      </w:ins>
      <w:r w:rsidR="00F61C24" w:rsidRPr="008E0529">
        <w:t xml:space="preserve"> </w:t>
      </w:r>
      <w:r w:rsidRPr="002256AE">
        <w:t>dňom odoslania výzvy Prijímateľovi</w:t>
      </w:r>
      <w:del w:id="529" w:author="Autor">
        <w:r>
          <w:delText xml:space="preserve"> a doručením</w:delText>
        </w:r>
      </w:del>
      <w:ins w:id="530" w:author="Autor">
        <w:r w:rsidR="00F61C24">
          <w:t xml:space="preserve">. </w:t>
        </w:r>
        <w:r w:rsidR="00F61C24" w:rsidRPr="008E0529">
          <w:t>Dňom nasledujúcim po dni doručenia vysvetlenia alebo doplnenia dokumentácie alebo</w:t>
        </w:r>
      </w:ins>
      <w:r w:rsidRPr="002256AE">
        <w:t xml:space="preserve"> chýbajúcich náležitostí alebo iných požadovaných dokladov alebo informácií Poskytovateľovi </w:t>
      </w:r>
      <w:del w:id="531" w:author="Autor">
        <w:r>
          <w:delText>začína plynúť nová lehota</w:delText>
        </w:r>
      </w:del>
      <w:ins w:id="532" w:author="Autor">
        <w:r w:rsidR="00F61C24" w:rsidRPr="008E0529">
          <w:t>pokračuje plynutie lehoty na výkon finančnej kontroly VO</w:t>
        </w:r>
      </w:ins>
      <w:r w:rsidR="00F61C24" w:rsidRPr="008E0529">
        <w:t>.</w:t>
      </w:r>
    </w:p>
    <w:p w14:paraId="7DE959AC" w14:textId="6694D1BB" w:rsidR="00EE0DF4" w:rsidRPr="002256AE" w:rsidRDefault="00083609" w:rsidP="00F61C24">
      <w:pPr>
        <w:numPr>
          <w:ilvl w:val="1"/>
          <w:numId w:val="32"/>
        </w:numPr>
        <w:tabs>
          <w:tab w:val="clear" w:pos="540"/>
        </w:tabs>
        <w:spacing w:before="120" w:after="120"/>
        <w:ind w:left="426" w:hanging="426"/>
        <w:jc w:val="both"/>
      </w:pPr>
      <w:r w:rsidRPr="002256AE">
        <w:t xml:space="preserve">Poskytovateľ je oprávnený v odôvodnených prípadoch lehotu na výkon </w:t>
      </w:r>
      <w:del w:id="533" w:author="Autor">
        <w:r>
          <w:delText>administratívnej</w:delText>
        </w:r>
      </w:del>
      <w:ins w:id="534" w:author="Autor">
        <w:r w:rsidR="00F61C24">
          <w:t>finančnej</w:t>
        </w:r>
      </w:ins>
      <w:r w:rsidR="00F61C24" w:rsidRPr="002256AE">
        <w:t xml:space="preserve"> </w:t>
      </w:r>
      <w:r w:rsidRPr="002256AE">
        <w:t>kontroly predĺžiť. Poskytovateľ o predĺžení lehoty bezodkladne informuje Prijímateľa spôsobom dohodnutým vo VP.</w:t>
      </w:r>
    </w:p>
    <w:p w14:paraId="7C221038" w14:textId="70C0BA4D"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535"/>
      <w:r w:rsidRPr="002256AE">
        <w:t xml:space="preserve">iných nevyhnutných úkonov </w:t>
      </w:r>
      <w:commentRangeEnd w:id="535"/>
      <w:r w:rsidRPr="002256AE">
        <w:commentReference w:id="535"/>
      </w:r>
      <w:r w:rsidRPr="002256AE">
        <w:t xml:space="preserve">súvisiacich s výkonom kontroly z vlastného podnetu prerušiť výkon </w:t>
      </w:r>
      <w:del w:id="536" w:author="Autor">
        <w:r>
          <w:delText>administratívnej</w:delText>
        </w:r>
      </w:del>
      <w:ins w:id="537" w:author="Autor">
        <w:r w:rsidR="00F61C24">
          <w:t>finančnej</w:t>
        </w:r>
      </w:ins>
      <w:r w:rsidR="00F61C24" w:rsidRPr="002256AE">
        <w:t xml:space="preserve"> </w:t>
      </w:r>
      <w:r w:rsidRPr="002256AE">
        <w:t xml:space="preserve">kontroly podľa odseku </w:t>
      </w:r>
      <w:del w:id="538" w:author="Autor">
        <w:r>
          <w:delText>8</w:delText>
        </w:r>
      </w:del>
      <w:ins w:id="539" w:author="Autor">
        <w:r w:rsidR="00F61C24">
          <w:t>9 v spojení s odsekom 10</w:t>
        </w:r>
      </w:ins>
      <w:r w:rsidRPr="002256AE">
        <w:t xml:space="preserve">, pričom od tohto momentu lehota na jej výkon prestane plynúť. Poskytovateľ o tejto skutočnosti </w:t>
      </w:r>
      <w:r w:rsidRPr="002256AE">
        <w:lastRenderedPageBreak/>
        <w:t xml:space="preserve">bezodkladne informuje Prijímateľa spôsobom </w:t>
      </w:r>
      <w:del w:id="540" w:author="Autor">
        <w:r>
          <w:delText>dohodnutým vo VP a zároveň mu oznámi dátum, od ktorého Poskytovateľovi začína plynúť nová lehota.</w:delText>
        </w:r>
      </w:del>
      <w:ins w:id="541" w:author="Autor">
        <w:r w:rsidR="00F61C24">
          <w:t xml:space="preserve">stanoveným </w:t>
        </w:r>
        <w:r w:rsidRPr="002256AE">
          <w:t>vo VP.</w:t>
        </w:r>
      </w:ins>
      <w:r w:rsidRPr="002256AE">
        <w:t xml:space="preserve"> </w:t>
      </w:r>
    </w:p>
    <w:p w14:paraId="41D5348C" w14:textId="77777777"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vo fáze otvárania ponúk a rovnako aj ako nehlasujúci člen komisie na vyhodnotenie ponúk.                 </w:t>
      </w:r>
      <w:r w:rsidRPr="002256AE">
        <w:br/>
      </w:r>
      <w:r w:rsidRPr="002256AE">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CB80938"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del w:id="542" w:author="Autor">
        <w:r>
          <w:delText>administratívnej</w:delText>
        </w:r>
      </w:del>
      <w:ins w:id="543" w:author="Autor">
        <w:r w:rsidR="00F61C24">
          <w:t>finančnej</w:t>
        </w:r>
      </w:ins>
      <w:r w:rsidR="00F61C24">
        <w:t xml:space="preserve">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t>udeliť Prijímateľovi súhlas s vyhlásením VO, s podpisom zmluvy s Dodávateľom, s podpisom dodatku k zmluve uzavretej s Dodávateľom,</w:t>
      </w:r>
    </w:p>
    <w:p w14:paraId="2B467CE4" w14:textId="77777777" w:rsidR="00EE0DF4" w:rsidRDefault="00083609">
      <w:pPr>
        <w:pStyle w:val="Odsekzoznamu1"/>
        <w:numPr>
          <w:ilvl w:val="0"/>
          <w:numId w:val="34"/>
        </w:numPr>
        <w:spacing w:before="120" w:after="120"/>
        <w:ind w:left="709" w:hanging="283"/>
        <w:contextualSpacing w:val="0"/>
        <w:jc w:val="both"/>
        <w:rPr>
          <w:del w:id="544" w:author="Autor"/>
        </w:rPr>
      </w:pPr>
      <w:del w:id="545" w:author="Autor">
        <w:r>
          <w:delText>odmietnuť výkon ex-ante kontroly pred vyhlásením VO,</w:delText>
        </w:r>
      </w:del>
    </w:p>
    <w:p w14:paraId="2254D933" w14:textId="77777777" w:rsidR="00EE0DF4" w:rsidRPr="002256AE" w:rsidRDefault="00083609">
      <w:pPr>
        <w:pStyle w:val="Odsekzoznamu1"/>
        <w:numPr>
          <w:ilvl w:val="0"/>
          <w:numId w:val="34"/>
        </w:numPr>
        <w:spacing w:before="120" w:after="120"/>
        <w:ind w:left="709" w:hanging="283"/>
        <w:contextualSpacing w:val="0"/>
        <w:jc w:val="both"/>
      </w:pPr>
      <w:r w:rsidRPr="002256AE">
        <w:t>pripustiť výdavky vzniknuté z 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77777777"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 obstarávania služieb, tovarov                     a stavebných prác pred pripustením časti výdavkov do financovania (ex-ante finančná oprava),</w:t>
      </w:r>
    </w:p>
    <w:p w14:paraId="3D329D78" w14:textId="369462E0" w:rsidR="00EE0DF4" w:rsidRPr="002256AE" w:rsidRDefault="00083609">
      <w:pPr>
        <w:pStyle w:val="Odsekzoznamu1"/>
        <w:numPr>
          <w:ilvl w:val="0"/>
          <w:numId w:val="34"/>
        </w:numPr>
        <w:spacing w:before="120" w:after="120"/>
        <w:ind w:left="709" w:hanging="283"/>
        <w:contextualSpacing w:val="0"/>
        <w:jc w:val="both"/>
      </w:pPr>
      <w:r w:rsidRPr="002256AE">
        <w:t xml:space="preserve">udeliť finančnú opravu na výdavky vzniknuté z obstarávania služieb, tovarov                      a stavebných prác  po tom, ako boli tieto výdavky uhradené zo strany Poskytovateľa Prijímateľovi (ex-post finančná oprava) postupom podľa § 41 </w:t>
      </w:r>
      <w:ins w:id="546" w:author="Autor">
        <w:r w:rsidR="00F61C24">
          <w:t xml:space="preserve">a §41a </w:t>
        </w:r>
      </w:ins>
      <w:r w:rsidRPr="002256AE">
        <w:t>zákona o príspevku z EŠIF v prípade VO;  Prijímateľ je povinný vrátiť NFP alebo jeho časť v súlade s článkom 16 VP,</w:t>
      </w:r>
    </w:p>
    <w:p w14:paraId="59CFE2B4" w14:textId="77777777"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03BD327D" w:rsidR="00EE0DF4" w:rsidRPr="002256AE" w:rsidRDefault="00083609">
      <w:pPr>
        <w:numPr>
          <w:ilvl w:val="1"/>
          <w:numId w:val="32"/>
        </w:numPr>
        <w:tabs>
          <w:tab w:val="clear" w:pos="540"/>
        </w:tabs>
        <w:spacing w:before="120" w:after="120"/>
        <w:ind w:left="426" w:hanging="426"/>
        <w:jc w:val="both"/>
      </w:pPr>
      <w:r w:rsidRPr="002256AE">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del w:id="547" w:author="Autor">
        <w:r>
          <w:delText>administratívnej</w:delText>
        </w:r>
      </w:del>
      <w:ins w:id="548" w:author="Autor">
        <w:r w:rsidR="00F61C24">
          <w:t>finančnej</w:t>
        </w:r>
      </w:ins>
      <w:r w:rsidR="00F61C24" w:rsidRPr="002256AE">
        <w:t xml:space="preserve"> </w:t>
      </w:r>
      <w:r w:rsidRPr="002256AE">
        <w:t xml:space="preserve">kontroly obstarávania služieb, tovarov, stavebných prác a súvisiacich postupov (a nedošlo k prerušeniu plynutia lehoty </w:t>
      </w:r>
      <w:del w:id="549" w:author="Autor">
        <w:r>
          <w:delText>ani k odmietnutiu vykonania ex-ante kontroly pred vyhlásením VO</w:delText>
        </w:r>
      </w:del>
      <w:ins w:id="550" w:author="Autor">
        <w:r w:rsidR="00F61C24">
          <w:t>alebo k predĺženiu lehoty</w:t>
        </w:r>
      </w:ins>
      <w:r w:rsidRPr="002256AE">
        <w:t xml:space="preserve">), Prijímateľ nie je oprávnený uzatvoriť zmluvu s úspešným uchádzačom ani vykonať iný úkon, ktorého podmienkou je vykonanie </w:t>
      </w:r>
      <w:del w:id="551" w:author="Autor">
        <w:r>
          <w:delText>administratívnej</w:delText>
        </w:r>
      </w:del>
      <w:ins w:id="552" w:author="Autor">
        <w:r w:rsidR="00F61C24">
          <w:t>a ukončenie finančnej</w:t>
        </w:r>
      </w:ins>
      <w:r w:rsidR="00F61C24" w:rsidRPr="002256AE">
        <w:t xml:space="preserve"> </w:t>
      </w:r>
      <w:r w:rsidRPr="002256AE">
        <w:t xml:space="preserve">kontroly (napr. vyhlásenie VO) Poskytovateľom. Uzatvorenie zmluvy s úspešným uchádzačom, resp. vykonanie iného úkonu, ktorého podmienkou je vykonanie administratívnej kontroly (napr. vyhlásenie Verejného obstarávania), je porušením </w:t>
      </w:r>
      <w:r w:rsidRPr="002256AE">
        <w:lastRenderedPageBreak/>
        <w:t>povinností vyplývajúcich pre Prijímateľa z týchto VP a uvedené má rovnako vplyv aj na oprávnenosť Poskytovateľa určiť ex-ante finančnú opravu.</w:t>
      </w:r>
    </w:p>
    <w:p w14:paraId="7EC0B8CA" w14:textId="0D5DF761"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ins w:id="553" w:author="Autor">
        <w:r w:rsidR="00F61C24">
          <w:t xml:space="preserve">prvej </w:t>
        </w:r>
      </w:ins>
      <w:r w:rsidRPr="002256AE">
        <w:t>ex-ante kontroly pred vyhlásením VO uvedené v kapitole 3.3.7</w:t>
      </w:r>
      <w:del w:id="554" w:author="Autor">
        <w:r>
          <w:delText xml:space="preserve"> Kontrola verejného obstarávania Systému</w:delText>
        </w:r>
      </w:del>
      <w:ins w:id="555" w:author="Autor">
        <w:r w:rsidR="00F61C24">
          <w:t>.2.1</w:t>
        </w:r>
        <w:r w:rsidR="00D54E2A">
          <w:t>Systému</w:t>
        </w:r>
      </w:ins>
      <w:r w:rsidR="00D54E2A">
        <w:t xml:space="preserve"> riadenia EŠIF</w:t>
      </w:r>
      <w:ins w:id="556" w:author="Autor">
        <w:r w:rsidR="00D54E2A">
          <w:t xml:space="preserve"> </w:t>
        </w:r>
        <w:r w:rsidR="00F61C24">
          <w:t>Prvá ex ante kontrola po podpise zmluvy o NFP</w:t>
        </w:r>
      </w:ins>
      <w:r w:rsidRPr="002256AE">
        <w:t>, ovplyvňuje možnosť určenia ex-ante finančnej opravy.</w:t>
      </w:r>
      <w:r w:rsidR="00D54E2A">
        <w:t xml:space="preserve"> </w:t>
      </w:r>
      <w:r w:rsidRPr="002256AE">
        <w:t>Zároveň</w:t>
      </w:r>
      <w:del w:id="557" w:author="Autor">
        <w:r>
          <w:delText xml:space="preserve"> </w:delText>
        </w:r>
      </w:del>
      <w:r w:rsidRPr="002256AE">
        <w:br/>
      </w:r>
      <w:r w:rsidRPr="002256AE">
        <w:br/>
        <w:t>Prijímateľ berie na vedomie, že potvrdenie ex-ante finančnej opravy zo strany Poskytovateľa je viazané na splnenie všetkých požiadaviek, ktoré sú Poskytovateľom určené.</w:t>
      </w:r>
    </w:p>
    <w:p w14:paraId="427E2753" w14:textId="77777777" w:rsidR="00EE0DF4" w:rsidRPr="002256AE" w:rsidRDefault="00083609">
      <w:pPr>
        <w:numPr>
          <w:ilvl w:val="1"/>
          <w:numId w:val="32"/>
        </w:numPr>
        <w:tabs>
          <w:tab w:val="clear" w:pos="540"/>
        </w:tabs>
        <w:spacing w:before="120" w:after="120"/>
        <w:ind w:left="426" w:hanging="426"/>
        <w:jc w:val="both"/>
      </w:pPr>
      <w:r w:rsidRPr="002256AE">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68E7FADC"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del w:id="558" w:author="Autor">
        <w:r>
          <w:delText>administratívna</w:delText>
        </w:r>
      </w:del>
      <w:ins w:id="559" w:author="Autor">
        <w:r w:rsidR="00F61C24">
          <w:t>finančná</w:t>
        </w:r>
      </w:ins>
      <w:r w:rsidR="00F61C24" w:rsidRPr="002256AE">
        <w:t xml:space="preserve"> </w:t>
      </w:r>
      <w:r w:rsidRPr="002256AE">
        <w:t>kontrola</w:t>
      </w:r>
      <w:ins w:id="560" w:author="Autor">
        <w:r w:rsidR="00F61C24">
          <w:t xml:space="preserve"> zo </w:t>
        </w:r>
        <w:r w:rsidR="00F61C24" w:rsidRPr="006B3191">
          <w:t>strany RO</w:t>
        </w:r>
      </w:ins>
      <w:r w:rsidRPr="006B3191">
        <w:t>, resp. skôr ako bude potvrdená ex-ante finančná oprava.</w:t>
      </w:r>
    </w:p>
    <w:p w14:paraId="38707C08" w14:textId="77777777" w:rsidR="00F61C24" w:rsidRPr="000748DF" w:rsidRDefault="00F61C24" w:rsidP="00F61C24">
      <w:pPr>
        <w:numPr>
          <w:ilvl w:val="1"/>
          <w:numId w:val="32"/>
        </w:numPr>
        <w:spacing w:before="120" w:line="264" w:lineRule="auto"/>
        <w:jc w:val="both"/>
        <w:rPr>
          <w:ins w:id="561" w:author="Autor"/>
        </w:rPr>
      </w:pPr>
      <w:ins w:id="562" w:author="Autor">
        <w:r w:rsidRPr="000748DF">
          <w:t xml:space="preserve">Ak Prijímateľ realizuje verejné obstarávanie postupom zadávania zákazky s využitím elektronického trhoviska podľa § </w:t>
        </w:r>
        <w:smartTag w:uri="urn:schemas-microsoft-com:office:smarttags" w:element="metricconverter">
          <w:smartTagPr>
            <w:attr w:name="ProductID" w:val="109 a"/>
          </w:smartTagPr>
          <w:r w:rsidRPr="000748DF">
            <w:t>109 a</w:t>
          </w:r>
        </w:smartTag>
        <w:r w:rsidRPr="000748DF">
          <w:t xml:space="preserve"> § 110 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ins>
    </w:p>
    <w:p w14:paraId="27602B4E" w14:textId="268FB3B9"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del w:id="563" w:author="Autor">
        <w:r>
          <w:delText>administratívnu</w:delText>
        </w:r>
      </w:del>
      <w:ins w:id="564" w:author="Autor">
        <w:r w:rsidR="00F61C24">
          <w:t>finančnú</w:t>
        </w:r>
      </w:ins>
      <w:r w:rsidR="00F61C24">
        <w:t xml:space="preserve"> </w:t>
      </w:r>
      <w:r w:rsidRPr="002256AE">
        <w:t>kontrolu Žiadosti o platbu nezačne plynúť skôr</w:t>
      </w:r>
      <w:ins w:id="565" w:author="Autor">
        <w:r w:rsidR="00F61C24">
          <w:t>,</w:t>
        </w:r>
      </w:ins>
      <w:r w:rsidRPr="002256AE">
        <w:t xml:space="preserve"> ako bude Prijímateľ oboznámený o pozitívnom 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02D80C88"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 V prípade identifikácie konfliktu záujmov je Poskytovateľ oprávnený postupovať podľa  § 46 ods. 12 zákona o</w:t>
      </w:r>
      <w:r w:rsidR="00B16E6B" w:rsidRPr="002256AE">
        <w:t> </w:t>
      </w:r>
      <w:r w:rsidRPr="002256AE">
        <w:t>príspevku</w:t>
      </w:r>
      <w:ins w:id="566" w:author="Autor">
        <w:r w:rsidR="00B16E6B" w:rsidRPr="002256AE">
          <w:t xml:space="preserve"> z</w:t>
        </w:r>
      </w:ins>
      <w:r w:rsidRPr="002256AE">
        <w:t xml:space="preserve"> EŠIF alebo podľa iných všeobecne záväzných právnych predpisov alebo postupov upravených v Právnych dokumentoch, najmä v Metodickom pokyne CKO č. 5 k určovaniu finančných opráv</w:t>
      </w:r>
      <w:ins w:id="567" w:author="Autor">
        <w:r w:rsidR="00F61C24">
          <w:t xml:space="preserve"> v príslušnej verzii</w:t>
        </w:r>
      </w:ins>
      <w:r w:rsidRPr="002256AE">
        <w:t>, ktoré má riadiaci orgán uplatňovať pri nedodržaní pravidiel a postupov verejného obstarávania</w:t>
      </w:r>
      <w:ins w:id="568" w:author="Autor">
        <w:r w:rsidR="00F61C24">
          <w:t xml:space="preserve"> a </w:t>
        </w:r>
        <w:r w:rsidR="00F61C24" w:rsidRPr="008E0529">
          <w:t>v Metodickom pokyne CKO č. 13 k posudzovaniu konfliktu záujmov v procese verejného obstarávania</w:t>
        </w:r>
      </w:ins>
      <w:r w:rsidRPr="002256AE">
        <w:t xml:space="preserve">. </w:t>
      </w:r>
    </w:p>
    <w:p w14:paraId="15EB7E55" w14:textId="77777777"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w:t>
      </w:r>
      <w:r w:rsidRPr="002256AE">
        <w:lastRenderedPageBreak/>
        <w:t xml:space="preserve">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77C64362" w:rsidR="00EE0DF4" w:rsidRPr="002256AE" w:rsidRDefault="00083609">
      <w:pPr>
        <w:pStyle w:val="Odsekzoznamu1"/>
        <w:spacing w:before="120" w:after="120"/>
        <w:ind w:left="426"/>
        <w:contextualSpacing w:val="0"/>
        <w:jc w:val="both"/>
      </w:pPr>
      <w:r w:rsidRPr="002256AE">
        <w:t xml:space="preserve">to všetko pred podpisom zmluvy na dodávku tovarov, služieb alebo stavebných prác                s úspešným uchádzačom a ak nedôjde k odstráneniu protiprávneho stavu, </w:t>
      </w:r>
      <w:del w:id="569" w:author="Autor">
        <w:r>
          <w:delText>nie je možné pripustiť</w:delText>
        </w:r>
      </w:del>
      <w:ins w:id="570" w:author="Autor">
        <w:r w:rsidR="00F61C24" w:rsidRPr="00F61C24">
          <w:t>Poskytovateľ nepripustí</w:t>
        </w:r>
      </w:ins>
      <w:r w:rsidR="00F61C24" w:rsidRPr="00F61C24">
        <w:t xml:space="preserve"> výdavky, ktoré vzniknú z takéhoto VO do financovania</w:t>
      </w:r>
      <w:del w:id="571" w:author="Autor">
        <w:r>
          <w:delText>, o čom Poskytovateľ oboznámi Prijímateľa spolu so skutočnosťou</w:delText>
        </w:r>
      </w:del>
      <w:ins w:id="572" w:author="Autor">
        <w:r w:rsidR="00F61C24" w:rsidRPr="00F61C24">
          <w:t xml:space="preserve"> v plnom rozsahu alebo uplatní zodpovedajúcu výšku ex-ante finančnej opravy, ak zároveň vyhodnotí</w:t>
        </w:r>
      </w:ins>
      <w:r w:rsidR="00F61C24" w:rsidRPr="00F61C24">
        <w:t xml:space="preserve">, že </w:t>
      </w:r>
      <w:del w:id="573" w:author="Autor">
        <w:r>
          <w:delText>nesúhlasí s uzatvorením zmluvy                    s úspešným uchádzačom, ak nie je v Metodickom pokyne CKO č. 5  k určovaniu finančných opráv, ktoré má riadiaci orgán uplatňovať pri nedodržaní pravidiel a postupov verejného obstarávania uvedené inak.</w:delText>
        </w:r>
      </w:del>
      <w:ins w:id="574" w:author="Autor">
        <w:r w:rsidR="00F61C24" w:rsidRPr="00F61C24">
          <w:t xml:space="preserve">opakovaním procesu VO by vznikli vysoké dodatočné náklady. </w:t>
        </w:r>
      </w:ins>
      <w:r w:rsidRPr="002256AE">
        <w:t xml:space="preserve"> V prípade návrhu na uzatvorenie dodatku </w:t>
      </w:r>
      <w:del w:id="575" w:author="Autor">
        <w:r>
          <w:delText xml:space="preserve">                      </w:delText>
        </w:r>
      </w:del>
      <w:r w:rsidRPr="002256AE">
        <w:t xml:space="preserve">k existujúcej zmluve na dodávku tovarov, služieb alebo stavebných prác medzi Prijímateľom a Dodávateľom Projektu sa ustanovenie týkajúce sa oboznámenia Prijímateľa uvedené v prvej vete tohto odseku použijú obdobne, ak došlo </w:t>
      </w:r>
      <w:del w:id="576" w:author="Autor">
        <w:r>
          <w:delText xml:space="preserve">                                </w:delText>
        </w:r>
      </w:del>
      <w:r w:rsidRPr="002256AE">
        <w:t>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5E28B49C"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w:t>
      </w:r>
      <w:del w:id="577" w:author="Autor">
        <w:r>
          <w:delText>administratívnej</w:delText>
        </w:r>
      </w:del>
      <w:ins w:id="578" w:author="Autor">
        <w:r w:rsidR="00F61C24">
          <w:t>finančnej</w:t>
        </w:r>
      </w:ins>
      <w:r w:rsidR="00F61C24" w:rsidRPr="002256AE">
        <w:t xml:space="preserve"> </w:t>
      </w:r>
      <w:r w:rsidRPr="002256AE">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w:t>
      </w:r>
      <w:ins w:id="579" w:author="Autor">
        <w:r w:rsidR="00F61C24">
          <w:t xml:space="preserve"> v príslušnej verzii</w:t>
        </w:r>
      </w:ins>
      <w:r w:rsidRPr="002256AE">
        <w:t xml:space="preserve">,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w:t>
      </w:r>
      <w:r w:rsidRPr="002256AE">
        <w:lastRenderedPageBreak/>
        <w:t xml:space="preserve">financovaniu </w:t>
      </w:r>
      <w:del w:id="580" w:author="Autor">
        <w:r>
          <w:delText xml:space="preserve">                        </w:delText>
        </w:r>
      </w:del>
      <w:r w:rsidRPr="002256AE">
        <w:t xml:space="preserve">za podmienky zníženia oprávnených výdavkov vo výške určenej ex-ante finančnej </w:t>
      </w:r>
      <w:del w:id="581" w:author="Autor">
        <w:r>
          <w:delText>korekcie</w:delText>
        </w:r>
      </w:del>
      <w:ins w:id="582" w:author="Autor">
        <w:r w:rsidR="00F61C24">
          <w:t>opravy</w:t>
        </w:r>
      </w:ins>
      <w:r w:rsidRPr="002256AE">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w:t>
      </w:r>
      <w:del w:id="583" w:author="Autor">
        <w:r>
          <w:delText xml:space="preserve">                     </w:delText>
        </w:r>
      </w:del>
      <w:r w:rsidRPr="002256AE">
        <w:t xml:space="preserve">k identifikovaniu obdobných nedostatkov. </w:t>
      </w:r>
    </w:p>
    <w:p w14:paraId="66F83C36" w14:textId="77777777" w:rsidR="00F61C24" w:rsidRDefault="00F61C24" w:rsidP="00F61C24">
      <w:pPr>
        <w:numPr>
          <w:ilvl w:val="1"/>
          <w:numId w:val="32"/>
        </w:numPr>
        <w:spacing w:before="120" w:line="264" w:lineRule="auto"/>
        <w:jc w:val="both"/>
        <w:rPr>
          <w:ins w:id="584" w:author="Autor"/>
        </w:rPr>
      </w:pPr>
      <w:ins w:id="585" w:author="Autor">
        <w:r w:rsidRPr="00324EB2">
          <w:t xml:space="preserve">V prípade uplatnenia ex ante finančných opráv za porušenie pravidiel a postupov VO je </w:t>
        </w:r>
        <w:r w:rsidRPr="008E0529">
          <w:t>prijímateľ povinný deklarovať 100 % hodnoty výdavku, ktorá bude až na úrovni riadiaceho orgánu/sprostredkovateľského orgánu znížená o zodpovedajúcu výšku finančnej opravy</w:t>
        </w:r>
        <w:r>
          <w:t>.</w:t>
        </w:r>
      </w:ins>
    </w:p>
    <w:p w14:paraId="147D7B4F" w14:textId="65A19394" w:rsidR="00EE0DF4" w:rsidRPr="002256AE" w:rsidRDefault="00083609">
      <w:pPr>
        <w:numPr>
          <w:ilvl w:val="1"/>
          <w:numId w:val="32"/>
        </w:numPr>
        <w:tabs>
          <w:tab w:val="clear" w:pos="540"/>
        </w:tabs>
        <w:spacing w:before="120" w:after="120"/>
        <w:ind w:left="426" w:hanging="426"/>
        <w:jc w:val="both"/>
      </w:pPr>
      <w:r w:rsidRPr="002256AE">
        <w:t xml:space="preserve">Zoznam porušení pravidiel a postupov obstarávania, spolu s určením percentuálnej výšky finančnej opravy prislúchajúcej konkrétnemu porušeniu, podľa ktorého postupuje Poskytovateľ pri určení finančnej opravy a ex-ante </w:t>
      </w:r>
      <w:ins w:id="586" w:author="Autor">
        <w:r w:rsidR="00F61C24">
          <w:t xml:space="preserve">finančnej </w:t>
        </w:r>
      </w:ins>
      <w:r w:rsidRPr="002256AE">
        <w:t>opravy, tvorí Prílohu č. 4 (Finančné opravy za porušenie pravidiel a postupov obstarávania).</w:t>
      </w:r>
    </w:p>
    <w:p w14:paraId="2CF030C9" w14:textId="77777777" w:rsidR="00EE0DF4" w:rsidRPr="002256AE" w:rsidRDefault="00083609">
      <w:pPr>
        <w:numPr>
          <w:ilvl w:val="1"/>
          <w:numId w:val="32"/>
        </w:numPr>
        <w:tabs>
          <w:tab w:val="clear" w:pos="540"/>
        </w:tabs>
        <w:spacing w:before="120" w:after="120"/>
        <w:ind w:left="426" w:hanging="426"/>
        <w:jc w:val="both"/>
      </w:pPr>
      <w:r w:rsidRPr="002256AE">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11FCA053" w:rsidR="00EE0DF4" w:rsidRDefault="00083609">
      <w:pPr>
        <w:numPr>
          <w:ilvl w:val="1"/>
          <w:numId w:val="32"/>
        </w:numPr>
        <w:tabs>
          <w:tab w:val="clear" w:pos="540"/>
        </w:tabs>
        <w:spacing w:before="120" w:after="120"/>
        <w:ind w:left="426" w:hanging="426"/>
        <w:jc w:val="both"/>
      </w:pPr>
      <w:r w:rsidRPr="002256AE">
        <w:t xml:space="preserve">Ak v súlade s </w:t>
      </w:r>
      <w:commentRangeStart w:id="587"/>
      <w:r w:rsidRPr="002256AE">
        <w:t>§ 26 ods. 4 zákona o príspevku z EŠIF/ v súlade s  § 27 ods. 2 zákona o</w:t>
      </w:r>
      <w:r w:rsidR="00B16E6B" w:rsidRPr="002256AE">
        <w:t> </w:t>
      </w:r>
      <w:r w:rsidRPr="002256AE">
        <w:t>príspevku</w:t>
      </w:r>
      <w:ins w:id="588" w:author="Autor">
        <w:r w:rsidR="00B16E6B" w:rsidRPr="002256AE">
          <w:t xml:space="preserve"> z</w:t>
        </w:r>
      </w:ins>
      <w:r w:rsidRPr="002256AE">
        <w:t xml:space="preserve"> EŠIF/v súlade s § 28 ods. 3 zákona o príspevku z EŠIF</w:t>
      </w:r>
      <w:commentRangeEnd w:id="587"/>
      <w:r w:rsidRPr="002256AE">
        <w:commentReference w:id="587"/>
      </w:r>
      <w:r w:rsidRPr="002256AE">
        <w:t xml:space="preserve"> </w:t>
      </w:r>
      <w:commentRangeStart w:id="589"/>
      <w:r w:rsidRPr="002256AE">
        <w:t xml:space="preserve">v spojení s § </w:t>
      </w:r>
      <w:r w:rsidR="00B92BB9" w:rsidRPr="002256AE">
        <w:t>8</w:t>
      </w:r>
      <w:r w:rsidRPr="002256AE">
        <w:t xml:space="preserve"> zákona o finančnej kontrole</w:t>
      </w:r>
      <w:commentRangeEnd w:id="589"/>
      <w:r w:rsidRPr="002256AE">
        <w:commentReference w:id="589"/>
      </w:r>
      <w:r w:rsidRPr="002256A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2D2C2DF8" w:rsidR="00FB3443" w:rsidRPr="002256AE" w:rsidRDefault="00FB3443">
      <w:pPr>
        <w:numPr>
          <w:ilvl w:val="1"/>
          <w:numId w:val="32"/>
        </w:numPr>
        <w:tabs>
          <w:tab w:val="clear" w:pos="540"/>
        </w:tabs>
        <w:spacing w:before="120" w:after="120"/>
        <w:ind w:left="426" w:hanging="426"/>
        <w:jc w:val="both"/>
        <w:rPr>
          <w:ins w:id="590" w:author="Autor"/>
        </w:rPr>
      </w:pPr>
      <w:commentRangeStart w:id="591"/>
      <w:ins w:id="592" w:author="Autor">
        <w:r>
          <w:t xml:space="preserve">Na obstarávania uskutočnené pre </w:t>
        </w:r>
        <w:r w:rsidRPr="0004112C">
          <w:t xml:space="preserve">výdavky vykazované zjednodušeným spôsobom vykazovania </w:t>
        </w:r>
        <w:r>
          <w:t>sa ustanovenia tohto článku nevzťahujú.</w:t>
        </w:r>
        <w:commentRangeEnd w:id="591"/>
        <w:r>
          <w:rPr>
            <w:rStyle w:val="Odkaznakomentr"/>
            <w:rFonts w:eastAsia="Times New Roman"/>
            <w:lang w:val="x-none" w:eastAsia="x-none"/>
          </w:rPr>
          <w:commentReference w:id="591"/>
        </w:r>
      </w:ins>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5AA5B6B6" w14:textId="77777777" w:rsidR="00EE0DF4" w:rsidRDefault="00083609">
      <w:pPr>
        <w:numPr>
          <w:ilvl w:val="0"/>
          <w:numId w:val="31"/>
        </w:numPr>
        <w:tabs>
          <w:tab w:val="clear" w:pos="900"/>
        </w:tabs>
        <w:spacing w:before="120" w:after="120"/>
        <w:ind w:left="709" w:hanging="283"/>
        <w:jc w:val="both"/>
        <w:rPr>
          <w:del w:id="593" w:author="Autor"/>
        </w:rPr>
      </w:pPr>
      <w:del w:id="594" w:author="Autor">
        <w:r>
          <w:delText>doplňujúce monitorovacie údaje,</w:delText>
        </w:r>
      </w:del>
    </w:p>
    <w:p w14:paraId="7E96AA24" w14:textId="239F37F1" w:rsidR="00EE0DF4" w:rsidRPr="002256AE" w:rsidRDefault="00860EEE">
      <w:pPr>
        <w:numPr>
          <w:ilvl w:val="0"/>
          <w:numId w:val="31"/>
        </w:numPr>
        <w:tabs>
          <w:tab w:val="clear" w:pos="900"/>
        </w:tabs>
        <w:spacing w:before="120" w:after="120"/>
        <w:ind w:left="709" w:hanging="283"/>
        <w:jc w:val="both"/>
        <w:rPr>
          <w:ins w:id="595" w:author="Autor"/>
        </w:rPr>
      </w:pPr>
      <w:ins w:id="596" w:author="Autor">
        <w:r>
          <w:t>Mimoriadnu monitorovaciu správu projektu</w:t>
        </w:r>
        <w:r w:rsidR="00083609" w:rsidRPr="002256AE">
          <w:t>,</w:t>
        </w:r>
      </w:ins>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597"/>
      <w:r w:rsidRPr="002256AE">
        <w:t>áslednú monitorovaciu správu Projektu po Finančnom ukončení Projektu po dobu udržateľnosti Projektu, prípadne ak to určí Poskytovateľ.</w:t>
      </w:r>
      <w:commentRangeEnd w:id="597"/>
      <w:r w:rsidRPr="00773ECD">
        <w:rPr>
          <w:rStyle w:val="Odkaznakomentr"/>
          <w:sz w:val="24"/>
          <w:rPrChange w:id="598" w:author="Autor">
            <w:rPr>
              <w:rStyle w:val="Odkaznakomentr"/>
            </w:rPr>
          </w:rPrChange>
        </w:rPr>
        <w:commentReference w:id="597"/>
      </w:r>
    </w:p>
    <w:p w14:paraId="0C600851" w14:textId="225F4F7E" w:rsidR="00EE0DF4" w:rsidRPr="002256AE" w:rsidRDefault="00083609">
      <w:pPr>
        <w:numPr>
          <w:ilvl w:val="1"/>
          <w:numId w:val="30"/>
        </w:numPr>
        <w:tabs>
          <w:tab w:val="clear" w:pos="540"/>
        </w:tabs>
        <w:spacing w:before="120" w:after="120"/>
        <w:ind w:left="426" w:hanging="426"/>
        <w:jc w:val="both"/>
      </w:pPr>
      <w:r w:rsidRPr="002256AE">
        <w:lastRenderedPageBreak/>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del w:id="599" w:author="Autor">
        <w:r>
          <w:delText>Doplňujúce monitorovacie údaje</w:delText>
        </w:r>
      </w:del>
      <w:ins w:id="600" w:author="Autor">
        <w:r w:rsidR="00860EEE">
          <w:t>Mimoriadna</w:t>
        </w:r>
        <w:r w:rsidR="00860EEE" w:rsidRPr="002256AE">
          <w:t xml:space="preserve"> </w:t>
        </w:r>
        <w:r w:rsidRPr="002256AE">
          <w:t>monitorovaci</w:t>
        </w:r>
        <w:r w:rsidR="00860EEE">
          <w:t>a</w:t>
        </w:r>
        <w:r w:rsidRPr="002256AE">
          <w:t xml:space="preserve"> </w:t>
        </w:r>
        <w:r w:rsidR="00860EEE">
          <w:t>správa projektu</w:t>
        </w:r>
      </w:ins>
      <w:r w:rsidRPr="002256AE">
        <w:t>) a to Bezodkladne od uplynutia 6 mesačnej lehoty stanovenej v tomto odseku. Prijímateľ je zároveň povinný predložiť informácie v rozsahu podľa tohto odseku aj mimo stanovených termínov, ak o to Poskytovateľ požiada.</w:t>
      </w:r>
    </w:p>
    <w:p w14:paraId="5B2BCC2A" w14:textId="3D79536A" w:rsidR="00EE0DF4" w:rsidRPr="002256AE" w:rsidRDefault="00083609">
      <w:pPr>
        <w:numPr>
          <w:ilvl w:val="1"/>
          <w:numId w:val="30"/>
        </w:numPr>
        <w:tabs>
          <w:tab w:val="clear" w:pos="540"/>
        </w:tabs>
        <w:spacing w:before="120" w:after="120"/>
        <w:ind w:left="426" w:hanging="426"/>
        <w:jc w:val="both"/>
      </w:pPr>
      <w:r w:rsidRPr="002256AE">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del w:id="601" w:author="Autor">
        <w:r>
          <w:delText>do 31.12. roku n.</w:delText>
        </w:r>
      </w:del>
      <w:ins w:id="602" w:author="Auto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ins>
      <w:r w:rsidRPr="002256AE">
        <w:t xml:space="preserve"> </w:t>
      </w:r>
    </w:p>
    <w:p w14:paraId="3A443EB3" w14:textId="7281DDA6" w:rsidR="00EE0DF4" w:rsidRPr="002256AE" w:rsidRDefault="00083609">
      <w:pPr>
        <w:numPr>
          <w:ilvl w:val="1"/>
          <w:numId w:val="30"/>
        </w:numPr>
        <w:tabs>
          <w:tab w:val="clear" w:pos="540"/>
        </w:tabs>
        <w:spacing w:before="120" w:after="120"/>
        <w:ind w:left="426" w:hanging="426"/>
        <w:jc w:val="both"/>
      </w:pPr>
      <w:r w:rsidRPr="002256AE">
        <w:t xml:space="preserve">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w:t>
      </w:r>
      <w:del w:id="603" w:author="Autor">
        <w:r>
          <w:delText>do momentu Ukončenia realizácie aktivít projektu</w:delText>
        </w:r>
      </w:del>
      <w:ins w:id="604" w:author="Auto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Poskytovateľovi monitorovaciu správu Projektu (s príznakom „záverečná“) za toto obdobie do 30 dní od nadobudnutia účinnosti </w:t>
        </w:r>
        <w:r w:rsidR="00F61C24" w:rsidRPr="002256AE">
          <w:t>rozhodnutia o schválení žiadosti o NFP</w:t>
        </w:r>
      </w:ins>
      <w:r w:rsidRPr="002256AE">
        <w:t>.</w:t>
      </w:r>
    </w:p>
    <w:p w14:paraId="672631E4" w14:textId="42285336" w:rsidR="00EE0DF4" w:rsidRPr="002256AE" w:rsidRDefault="00083609">
      <w:pPr>
        <w:numPr>
          <w:ilvl w:val="1"/>
          <w:numId w:val="30"/>
        </w:numPr>
        <w:tabs>
          <w:tab w:val="clear" w:pos="540"/>
        </w:tabs>
        <w:spacing w:before="120" w:after="120"/>
        <w:ind w:left="426" w:hanging="426"/>
        <w:jc w:val="both"/>
      </w:pPr>
      <w:commentRangeStart w:id="605"/>
      <w:r w:rsidRPr="002256AE">
        <w:t>Prijímateľ</w:t>
      </w:r>
      <w:commentRangeEnd w:id="605"/>
      <w:r w:rsidRPr="002256AE">
        <w:commentReference w:id="605"/>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del w:id="606" w:author="Autor">
        <w:r>
          <w:delText>Ukončenia realizácie</w:delText>
        </w:r>
      </w:del>
      <w:ins w:id="607" w:author="Autor">
        <w:r w:rsidR="002F402A">
          <w:t>u</w:t>
        </w:r>
        <w:r w:rsidR="002F402A" w:rsidRPr="002256AE">
          <w:t xml:space="preserve">končenia </w:t>
        </w:r>
        <w:r w:rsidR="002F402A">
          <w:t>R</w:t>
        </w:r>
        <w:r w:rsidR="002F402A" w:rsidRPr="002256AE">
          <w:t>ealizácie</w:t>
        </w:r>
      </w:ins>
      <w:r w:rsidR="002F402A" w:rsidRPr="002256AE">
        <w:t xml:space="preserv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del w:id="608" w:author="Autor">
        <w:r>
          <w:delText>obdobia Udržateľnosti</w:delText>
        </w:r>
      </w:del>
      <w:ins w:id="609" w:author="Autor">
        <w:r w:rsidR="002F402A">
          <w:t>O</w:t>
        </w:r>
        <w:r w:rsidR="002F402A" w:rsidRPr="002256AE">
          <w:t xml:space="preserve">bdobia </w:t>
        </w:r>
        <w:r w:rsidR="002F402A">
          <w:t>u</w:t>
        </w:r>
        <w:r w:rsidR="002F402A" w:rsidRPr="002256AE">
          <w:t>držateľnosti</w:t>
        </w:r>
      </w:ins>
      <w:r w:rsidR="002F402A" w:rsidRPr="002256AE">
        <w:t xml:space="preserve"> </w:t>
      </w:r>
      <w:r w:rsidRPr="002256AE">
        <w:t xml:space="preserve">projektu. </w:t>
      </w:r>
    </w:p>
    <w:p w14:paraId="6839705F" w14:textId="200D24BF" w:rsidR="002F402A" w:rsidRPr="002256AE" w:rsidRDefault="00083609" w:rsidP="00773ECD">
      <w:pPr>
        <w:spacing w:before="120" w:after="120"/>
        <w:ind w:left="426"/>
        <w:jc w:val="both"/>
        <w:pPrChange w:id="610" w:author="Autor">
          <w:pPr>
            <w:numPr>
              <w:ilvl w:val="1"/>
              <w:numId w:val="30"/>
            </w:numPr>
            <w:spacing w:before="120" w:after="120"/>
            <w:ind w:left="426" w:hanging="426"/>
            <w:jc w:val="both"/>
          </w:pPr>
        </w:pPrChange>
      </w:pPr>
      <w:del w:id="611" w:author="Autor">
        <w:r>
          <w:lastRenderedPageBreak/>
          <w:delTex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audite.</w:delText>
        </w:r>
      </w:del>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612"/>
      <w:r w:rsidRPr="002256AE">
        <w:t xml:space="preserve">Prijímateľ je povinný prostredníctvom ITMS2014+ poskytovať údaje o účastníkoch Projektu v rozsahu a termínoch určených Poskytovateľom. </w:t>
      </w:r>
      <w:commentRangeEnd w:id="612"/>
      <w:r w:rsidRPr="002256AE">
        <w:commentReference w:id="612"/>
      </w:r>
      <w:r w:rsidRPr="002256AE">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rPr>
          <w:ins w:id="613" w:author="Autor"/>
        </w:rPr>
      </w:pPr>
      <w:r w:rsidRPr="002256AE">
        <w:t>Prijímateľ je zodpovedný za presnosť, správnosť, pravdivosť a úplnosť všetkých informácií poskytovaných Poskytovateľovi.</w:t>
      </w:r>
      <w:ins w:id="614" w:author="Auto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ins>
    </w:p>
    <w:p w14:paraId="5BC3974C" w14:textId="1ECCC471" w:rsidR="00EE0DF4" w:rsidRPr="002256AE" w:rsidRDefault="00EE0DF4" w:rsidP="00773ECD">
      <w:pPr>
        <w:spacing w:before="120" w:after="120"/>
        <w:ind w:left="426"/>
        <w:jc w:val="both"/>
        <w:pPrChange w:id="615" w:author="Autor">
          <w:pPr>
            <w:numPr>
              <w:ilvl w:val="1"/>
              <w:numId w:val="30"/>
            </w:numPr>
            <w:spacing w:before="120" w:after="120"/>
            <w:ind w:left="426" w:hanging="426"/>
            <w:jc w:val="both"/>
          </w:pPr>
        </w:pPrChange>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rsidRPr="002256AE">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CB5A991" w14:textId="77777777" w:rsidR="002F402A" w:rsidRPr="008E0529" w:rsidRDefault="00083609" w:rsidP="002F402A">
      <w:pPr>
        <w:numPr>
          <w:ilvl w:val="1"/>
          <w:numId w:val="30"/>
        </w:numPr>
        <w:tabs>
          <w:tab w:val="clear" w:pos="540"/>
        </w:tabs>
        <w:spacing w:before="120" w:after="120"/>
        <w:ind w:left="426" w:hanging="426"/>
        <w:jc w:val="both"/>
        <w:rPr>
          <w:ins w:id="616" w:author="Autor"/>
        </w:rPr>
      </w:pPr>
      <w:commentRangeStart w:id="617"/>
      <w:r w:rsidRPr="002256AE">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617"/>
      <w:r w:rsidRPr="002256AE">
        <w:commentReference w:id="617"/>
      </w:r>
      <w:ins w:id="618" w:author="Auto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2F402A">
          <w:rPr>
            <w:bCs/>
          </w:rPr>
          <w:t>Na</w:t>
        </w:r>
        <w:r w:rsidR="002F402A" w:rsidRPr="008E0529">
          <w:t xml:space="preserve"> Projekty generujúce príjmy, ktorých celkové oprávnené </w:t>
        </w:r>
        <w:r w:rsidR="002F402A" w:rsidRPr="008E0529">
          <w:lastRenderedPageBreak/>
          <w:t>výdavky sú rovné alebo nižšie ako 50 000 EUR, sa nevzťahuje povinnosť monitorovania Čistých príjmov.</w:t>
        </w:r>
      </w:ins>
    </w:p>
    <w:p w14:paraId="5D2A9DFE" w14:textId="0FBC7A8A" w:rsidR="00EE0DF4" w:rsidRPr="002256AE" w:rsidRDefault="00EE0DF4" w:rsidP="00773ECD">
      <w:pPr>
        <w:spacing w:before="120" w:after="120"/>
        <w:ind w:left="426"/>
        <w:jc w:val="both"/>
        <w:pPrChange w:id="619" w:author="Autor">
          <w:pPr>
            <w:numPr>
              <w:ilvl w:val="1"/>
              <w:numId w:val="30"/>
            </w:numPr>
            <w:spacing w:before="120" w:after="120"/>
            <w:ind w:left="426" w:hanging="426"/>
            <w:jc w:val="both"/>
          </w:pPr>
        </w:pPrChange>
      </w:pPr>
    </w:p>
    <w:p w14:paraId="46FBF37D" w14:textId="77777777" w:rsidR="00EA40D3" w:rsidRPr="002256AE"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620"/>
      <w:r w:rsidRPr="002256AE">
        <w:t>nie však neskôr ako v lehote určenej Poskytovateľom</w:t>
      </w:r>
      <w:commentRangeEnd w:id="620"/>
      <w:r w:rsidRPr="00773ECD">
        <w:rPr>
          <w:rStyle w:val="Odkaznakomentr"/>
          <w:sz w:val="24"/>
          <w:rPrChange w:id="621" w:author="Autor">
            <w:rPr>
              <w:rStyle w:val="Odkaznakomentr"/>
            </w:rPr>
          </w:rPrChange>
        </w:rPr>
        <w:commentReference w:id="620"/>
      </w:r>
      <w:r w:rsidRPr="002256AE">
        <w:t>.</w:t>
      </w: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622"/>
      <w:r w:rsidRPr="002256AE">
        <w:rPr>
          <w:rFonts w:ascii="Times New Roman" w:hAnsi="Times New Roman" w:cs="Times New Roman"/>
          <w:kern w:val="0"/>
          <w:sz w:val="24"/>
          <w:szCs w:val="24"/>
        </w:rPr>
        <w:t>KOMUNIKÁCIA</w:t>
      </w:r>
      <w:commentRangeEnd w:id="622"/>
      <w:r w:rsidRPr="00773ECD">
        <w:rPr>
          <w:rStyle w:val="Odkaznakomentr"/>
          <w:rFonts w:ascii="Times New Roman" w:hAnsi="Times New Roman"/>
          <w:b w:val="0"/>
          <w:kern w:val="0"/>
          <w:sz w:val="24"/>
          <w:rPrChange w:id="623" w:author="Autor">
            <w:rPr>
              <w:rStyle w:val="Odkaznakomentr"/>
              <w:b w:val="0"/>
              <w:kern w:val="0"/>
            </w:rPr>
          </w:rPrChange>
        </w:rPr>
        <w:commentReference w:id="622"/>
      </w:r>
    </w:p>
    <w:p w14:paraId="2F25E919" w14:textId="33477CF8" w:rsidR="00EE0DF4" w:rsidRPr="002256AE" w:rsidRDefault="00083609">
      <w:pPr>
        <w:numPr>
          <w:ilvl w:val="0"/>
          <w:numId w:val="24"/>
        </w:numPr>
        <w:tabs>
          <w:tab w:val="clear" w:pos="360"/>
        </w:tabs>
        <w:spacing w:before="120" w:after="120"/>
        <w:ind w:left="426" w:hanging="426"/>
        <w:jc w:val="both"/>
      </w:pPr>
      <w:r w:rsidRPr="002256AE">
        <w:t xml:space="preserve">Prijímateľ je povinný počas platnosti a účinnosti VP informovať verejnosť o príspevku, ktorý na základe VP získa, resp. získal formou NFP prostredníctvom opatrení v oblasti informovania a komunikácie uvedených v tomto článku VP, ostatných </w:t>
      </w:r>
      <w:del w:id="624" w:author="Autor">
        <w:r>
          <w:delText>ustanoví</w:delText>
        </w:r>
      </w:del>
      <w:ins w:id="625" w:author="Autor">
        <w:r w:rsidRPr="002256AE">
          <w:t>ustanov</w:t>
        </w:r>
        <w:r w:rsidR="00F52C93" w:rsidRPr="002256AE">
          <w:t>en</w:t>
        </w:r>
        <w:r w:rsidRPr="002256AE">
          <w:t>í</w:t>
        </w:r>
      </w:ins>
      <w:r w:rsidRPr="002256AE">
        <w:t xml:space="preserve"> VP a Právnych dokumentov. </w:t>
      </w:r>
    </w:p>
    <w:p w14:paraId="5C6C342E" w14:textId="72DC7F23" w:rsidR="00EE0DF4" w:rsidRPr="002256AE" w:rsidRDefault="00083609">
      <w:pPr>
        <w:numPr>
          <w:ilvl w:val="0"/>
          <w:numId w:val="24"/>
        </w:numPr>
        <w:tabs>
          <w:tab w:val="clear" w:pos="360"/>
        </w:tabs>
        <w:spacing w:before="120" w:after="120"/>
        <w:ind w:left="426" w:hanging="426"/>
        <w:jc w:val="both"/>
      </w:pPr>
      <w:r w:rsidRPr="002256AE">
        <w:t xml:space="preserve">Prijímateľ </w:t>
      </w:r>
      <w:del w:id="626" w:author="Autor">
        <w:r>
          <w:delText>sa zaväzuje, že</w:delText>
        </w:r>
      </w:del>
      <w:ins w:id="627" w:author="Autor">
        <w:r w:rsidR="009A35A1">
          <w:t>je povinný zabezpečiť, aby</w:t>
        </w:r>
      </w:ins>
      <w:r w:rsidRPr="002256AE">
        <w:t xml:space="preserve"> všetky opatrenia v oblasti informovania a komunikácie zamerané na verejnosť </w:t>
      </w:r>
      <w:del w:id="628" w:author="Autor">
        <w:r>
          <w:delText>budú obsahovať</w:delText>
        </w:r>
      </w:del>
      <w:ins w:id="629" w:author="Autor">
        <w:r w:rsidR="009A35A1" w:rsidRPr="002256AE">
          <w:t>obsahova</w:t>
        </w:r>
        <w:r w:rsidR="009A35A1">
          <w:t>li</w:t>
        </w:r>
      </w:ins>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100651BC" w:rsidR="002F402A" w:rsidRDefault="00083609" w:rsidP="002F402A">
      <w:pPr>
        <w:numPr>
          <w:ilvl w:val="1"/>
          <w:numId w:val="52"/>
        </w:numPr>
        <w:tabs>
          <w:tab w:val="clear" w:pos="1080"/>
          <w:tab w:val="num" w:pos="709"/>
        </w:tabs>
        <w:spacing w:before="120" w:after="120"/>
        <w:ind w:left="709" w:hanging="283"/>
        <w:jc w:val="both"/>
        <w:rPr>
          <w:ins w:id="630" w:author="Autor"/>
        </w:rPr>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del w:id="631" w:author="Autor">
        <w:r>
          <w:delText>.</w:delText>
        </w:r>
      </w:del>
      <w:ins w:id="632" w:author="Auto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ins>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rPr>
          <w:ins w:id="633" w:author="Autor"/>
        </w:rPr>
      </w:pPr>
      <w:ins w:id="634" w:author="Autor">
        <w:r w:rsidRPr="008E0529">
          <w:t>logo príslušného OP.</w:t>
        </w:r>
      </w:ins>
    </w:p>
    <w:p w14:paraId="1FDAA163" w14:textId="7C246E9D" w:rsidR="00EE0DF4" w:rsidRPr="002256AE" w:rsidRDefault="00EE0DF4" w:rsidP="00773ECD">
      <w:pPr>
        <w:spacing w:before="120" w:after="120"/>
        <w:ind w:left="709"/>
        <w:jc w:val="both"/>
        <w:pPrChange w:id="635" w:author="Autor">
          <w:pPr>
            <w:numPr>
              <w:ilvl w:val="1"/>
              <w:numId w:val="52"/>
            </w:numPr>
            <w:tabs>
              <w:tab w:val="num" w:pos="709"/>
            </w:tabs>
            <w:spacing w:before="120" w:after="120"/>
            <w:ind w:left="709" w:hanging="283"/>
            <w:jc w:val="both"/>
          </w:pPr>
        </w:pPrChange>
      </w:pPr>
    </w:p>
    <w:p w14:paraId="216E16DA" w14:textId="5D7A620D"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del w:id="636" w:author="Autor">
        <w:r>
          <w:delText>príspevku</w:delText>
        </w:r>
      </w:del>
      <w:ins w:id="637" w:author="Autor">
        <w:r w:rsidR="002F402A">
          <w:t>NFP</w:t>
        </w:r>
      </w:ins>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Dočasný pútač musí byť dostatočne veľký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lastRenderedPageBreak/>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w:t>
      </w:r>
      <w:ins w:id="638" w:author="Autor">
        <w:r w:rsidR="00F52C93" w:rsidRPr="002256AE">
          <w:t>hlavných aktivít</w:t>
        </w:r>
        <w:r w:rsidRPr="002256AE">
          <w:t xml:space="preserve"> </w:t>
        </w:r>
      </w:ins>
      <w:r w:rsidRPr="002256AE">
        <w:t>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01607B4A"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w:t>
      </w:r>
      <w:del w:id="639" w:author="Autor">
        <w:r>
          <w:delText xml:space="preserve">                                </w:delText>
        </w:r>
      </w:del>
      <w:r w:rsidRPr="002256AE">
        <w:t xml:space="preserve">pre informovanie a komunikáciu, ktorý je súčasťou Metodického pokynu </w:t>
      </w:r>
      <w:del w:id="640" w:author="Autor">
        <w:r>
          <w:delText xml:space="preserve">CKO                     </w:delText>
        </w:r>
      </w:del>
      <w:ins w:id="641" w:author="Autor">
        <w:r w:rsidR="00CE052D">
          <w:t>Úradu vlády SR</w:t>
        </w:r>
      </w:ins>
      <w:r w:rsidR="00CE052D">
        <w:t xml:space="preserve">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6D66650D" w:rsidR="002F402A" w:rsidRPr="008E0529" w:rsidRDefault="00083609" w:rsidP="00773ECD">
      <w:pPr>
        <w:numPr>
          <w:ilvl w:val="0"/>
          <w:numId w:val="24"/>
        </w:numPr>
        <w:spacing w:before="120" w:line="264" w:lineRule="auto"/>
        <w:jc w:val="both"/>
        <w:pPrChange w:id="642" w:author="Autor">
          <w:pPr>
            <w:numPr>
              <w:numId w:val="24"/>
            </w:numPr>
            <w:spacing w:before="120" w:after="120"/>
            <w:ind w:left="360" w:hanging="360"/>
            <w:jc w:val="both"/>
          </w:pPr>
        </w:pPrChange>
      </w:pPr>
      <w:r w:rsidRPr="002256AE">
        <w:t xml:space="preserve">V prípade malých reklamných predmetov sa </w:t>
      </w:r>
      <w:del w:id="643" w:author="Autor">
        <w:r>
          <w:delText>ustanovenie odseku 2 písm. b) tohto článku VP nepoužijú</w:delText>
        </w:r>
      </w:del>
      <w:ins w:id="644" w:author="Auto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ins>
      <w:r w:rsidR="002F402A" w:rsidRPr="008E0529">
        <w:t>.</w:t>
      </w:r>
    </w:p>
    <w:p w14:paraId="32E16E28" w14:textId="5B8D5EEA" w:rsidR="00EE0DF4" w:rsidRPr="002256AE" w:rsidRDefault="00EE0DF4" w:rsidP="000748DF">
      <w:pPr>
        <w:spacing w:before="120" w:after="120"/>
        <w:ind w:left="426"/>
        <w:jc w:val="both"/>
        <w:rPr>
          <w:ins w:id="645" w:author="Autor"/>
        </w:rPr>
      </w:pPr>
    </w:p>
    <w:p w14:paraId="0D4BB4F9" w14:textId="62C61F66" w:rsidR="00EE0DF4" w:rsidRPr="002256AE" w:rsidRDefault="00083609">
      <w:pPr>
        <w:numPr>
          <w:ilvl w:val="0"/>
          <w:numId w:val="24"/>
        </w:numPr>
        <w:tabs>
          <w:tab w:val="clear" w:pos="360"/>
        </w:tabs>
        <w:spacing w:before="120" w:after="120"/>
        <w:ind w:left="426" w:hanging="426"/>
        <w:jc w:val="both"/>
      </w:pPr>
      <w:r w:rsidRPr="002256AE">
        <w:t xml:space="preserve">Prijímateľ je povinný uvádzať vo všetkých dokumentoch a písomných výstupoch Projektu, ktoré sa týkajú Realizácie aktivít Projektu a sú určené pre verejnosť alebo účastníkov, vrátane prezenčných listín alebo iných dokumentov potvrdzujúcich účasť </w:t>
      </w:r>
      <w:del w:id="646" w:author="Autor">
        <w:r>
          <w:delText xml:space="preserve">                  </w:delText>
        </w:r>
      </w:del>
      <w:r w:rsidRPr="002256AE">
        <w:t xml:space="preserve">na realizovaných aktivitách Projektu informácie uvedené v odseku 2. písm. a) </w:t>
      </w:r>
      <w:del w:id="647" w:author="Autor">
        <w:r>
          <w:delText>a b</w:delText>
        </w:r>
      </w:del>
      <w:ins w:id="648" w:author="Autor">
        <w:r w:rsidRPr="002256AE">
          <w:t>a</w:t>
        </w:r>
        <w:r w:rsidR="00544209">
          <w:t>ž c</w:t>
        </w:r>
      </w:ins>
      <w:r w:rsidR="00544209">
        <w:t>)</w:t>
      </w:r>
      <w:r w:rsidRPr="002256AE">
        <w:t xml:space="preserve"> tohto článku VP, s výnimkou podpornej dokumentácie súvisiacej s Projektom, kde </w:t>
      </w:r>
      <w:del w:id="649" w:author="Autor">
        <w:r>
          <w:delText>sa Prijímateľ zaväzuje</w:delText>
        </w:r>
      </w:del>
      <w:ins w:id="650" w:author="Autor">
        <w:r w:rsidR="00762912">
          <w:t>je</w:t>
        </w:r>
        <w:r w:rsidRPr="002256AE">
          <w:t xml:space="preserve">Prijímateľ </w:t>
        </w:r>
        <w:r w:rsidR="00762912">
          <w:t>povinný</w:t>
        </w:r>
      </w:ins>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65AF86DC"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w:t>
      </w:r>
      <w:del w:id="651" w:author="Autor">
        <w:r>
          <w:delText>požiadavky na veľkosť dočasného pútača, stálej tabule alebo stáleho pútača, ako aj ďalšie technické požiadavky</w:delText>
        </w:r>
      </w:del>
      <w:ins w:id="652" w:author="Autor">
        <w:r w:rsidRPr="002256AE">
          <w:t xml:space="preserve">technické </w:t>
        </w:r>
        <w:r w:rsidR="00544209">
          <w:t>podmienky</w:t>
        </w:r>
      </w:ins>
      <w:r w:rsidR="00544209" w:rsidRPr="002256AE">
        <w:t xml:space="preserve"> </w:t>
      </w:r>
      <w:r w:rsidRPr="002256AE">
        <w:t xml:space="preserve">na </w:t>
      </w:r>
      <w:r w:rsidRPr="002256AE">
        <w:lastRenderedPageBreak/>
        <w:t xml:space="preserve">splnenie povinných požiadaviek v oblasti informovania a komunikácie v Manuáli pre informovanie a komunikáciu. </w:t>
      </w:r>
    </w:p>
    <w:p w14:paraId="0A587F88" w14:textId="19D59AF6" w:rsidR="00EE0DF4" w:rsidRPr="002256AE" w:rsidRDefault="00083609">
      <w:pPr>
        <w:numPr>
          <w:ilvl w:val="0"/>
          <w:numId w:val="24"/>
        </w:numPr>
        <w:tabs>
          <w:tab w:val="clear" w:pos="360"/>
        </w:tabs>
        <w:spacing w:before="120" w:after="120"/>
        <w:ind w:left="426" w:hanging="426"/>
        <w:jc w:val="both"/>
      </w:pPr>
      <w:r w:rsidRPr="002256AE">
        <w:t xml:space="preserve">Ak Poskytovateľ neurčí inak, Prijímateľ je povinný použiť grafický štandard pre opatrenia v oblasti informovania a komunikácie obsiahnutý v Manuáli pre informovanie </w:t>
      </w:r>
      <w:del w:id="653" w:author="Autor">
        <w:r>
          <w:delText xml:space="preserve">  </w:delText>
        </w:r>
      </w:del>
      <w:r w:rsidRPr="002256AE">
        <w:t>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654"/>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654"/>
      <w:r w:rsidRPr="00773ECD">
        <w:rPr>
          <w:rStyle w:val="Odkaznakomentr"/>
          <w:rFonts w:ascii="Times New Roman" w:hAnsi="Times New Roman"/>
          <w:b w:val="0"/>
          <w:sz w:val="24"/>
          <w:rPrChange w:id="655" w:author="Autor">
            <w:rPr>
              <w:rStyle w:val="Odkaznakomentr"/>
              <w:b w:val="0"/>
              <w:sz w:val="24"/>
            </w:rPr>
          </w:rPrChange>
        </w:rPr>
        <w:commentReference w:id="654"/>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656"/>
      <w:r w:rsidRPr="002256AE">
        <w:rPr>
          <w:bCs/>
        </w:rPr>
        <w:t>a Udržateľnosti Projektu</w:t>
      </w:r>
      <w:commentRangeEnd w:id="656"/>
      <w:r w:rsidRPr="002256AE">
        <w:rPr>
          <w:rStyle w:val="Odkaznakomentr"/>
          <w:sz w:val="24"/>
        </w:rPr>
        <w:commentReference w:id="656"/>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657"/>
      <w:r w:rsidRPr="002256AE">
        <w:rPr>
          <w:bCs/>
        </w:rPr>
        <w:t xml:space="preserve">a počas </w:t>
      </w:r>
      <w:r w:rsidRPr="002256AE">
        <w:t>Udržateľnosti Projektu</w:t>
      </w:r>
      <w:commentRangeEnd w:id="657"/>
      <w:r w:rsidRPr="00773ECD">
        <w:rPr>
          <w:rStyle w:val="Odkaznakomentr"/>
          <w:sz w:val="24"/>
          <w:rPrChange w:id="658" w:author="Autor">
            <w:rPr>
              <w:rStyle w:val="Odkaznakomentr"/>
            </w:rPr>
          </w:rPrChange>
        </w:rPr>
        <w:commentReference w:id="657"/>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32A69E91"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del w:id="659" w:author="Autor">
        <w:r>
          <w:delText>rámci Projektu</w:delText>
        </w:r>
      </w:del>
      <w:ins w:id="660" w:author="Autor">
        <w:r w:rsidR="00544209">
          <w:t>súvislosti s</w:t>
        </w:r>
        <w:r w:rsidR="00544209" w:rsidRPr="002256AE">
          <w:t xml:space="preserve"> Projekt</w:t>
        </w:r>
        <w:r w:rsidR="00544209">
          <w:t>om</w:t>
        </w:r>
      </w:ins>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661"/>
      <w:r w:rsidRPr="002256AE">
        <w:t>z osobitného predpisu</w:t>
      </w:r>
      <w:commentRangeEnd w:id="661"/>
      <w:r w:rsidRPr="002256AE">
        <w:rPr>
          <w:rStyle w:val="Odkaznakomentr"/>
          <w:sz w:val="24"/>
        </w:rPr>
        <w:commentReference w:id="661"/>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ins w:id="662" w:author="Autor">
        <w:r>
          <w:rPr>
            <w:bCs/>
          </w:rPr>
          <w:t xml:space="preserve">ak to jeho povaha dovoľuje, </w:t>
        </w:r>
      </w:ins>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3D1DFA4A"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del w:id="663" w:author="Autor">
        <w:r>
          <w:rPr>
            <w:bCs/>
          </w:rPr>
          <w:delText>využitia</w:delText>
        </w:r>
      </w:del>
      <w:ins w:id="664" w:author="Autor">
        <w:r w:rsidR="00544209">
          <w:rPr>
            <w:bCs/>
          </w:rPr>
          <w:t xml:space="preserve">trhových podmienok, pri </w:t>
        </w:r>
        <w:r w:rsidRPr="002256AE">
          <w:rPr>
            <w:bCs/>
          </w:rPr>
          <w:t>využit</w:t>
        </w:r>
        <w:r w:rsidR="00544209">
          <w:rPr>
            <w:bCs/>
          </w:rPr>
          <w:t>í</w:t>
        </w:r>
      </w:ins>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665"/>
      <w:r w:rsidRPr="002256AE">
        <w:rPr>
          <w:bCs/>
        </w:rPr>
        <w:t>vytvorenie alebo zabezpečenie vytvorenia diela alebo iného práva duševného vlastníctva (vrátane priemyselného vlastníctva) pre Projekt</w:t>
      </w:r>
      <w:commentRangeEnd w:id="665"/>
      <w:r w:rsidRPr="002256AE">
        <w:rPr>
          <w:rStyle w:val="Odkaznakomentr"/>
          <w:sz w:val="24"/>
          <w:lang w:val="x-none" w:eastAsia="x-none"/>
        </w:rPr>
        <w:commentReference w:id="665"/>
      </w:r>
      <w:r w:rsidRPr="002256AE">
        <w:rPr>
          <w:bCs/>
        </w:rPr>
        <w:t xml:space="preserve">, Prijímateľ ako nadobúdateľ musí byť </w:t>
      </w:r>
      <w:r w:rsidRPr="002256AE">
        <w:rPr>
          <w:bCs/>
        </w:rPr>
        <w:lastRenderedPageBreak/>
        <w:t>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666"/>
      <w:r w:rsidRPr="002256AE">
        <w:rPr>
          <w:bCs/>
        </w:rPr>
        <w:t xml:space="preserve">a zabezpečiť Udržateľnosť Projektu </w:t>
      </w:r>
      <w:commentRangeEnd w:id="666"/>
      <w:r w:rsidRPr="00773ECD">
        <w:rPr>
          <w:rStyle w:val="Odkaznakomentr"/>
          <w:sz w:val="24"/>
          <w:rPrChange w:id="667" w:author="Autor">
            <w:rPr>
              <w:rStyle w:val="Odkaznakomentr"/>
            </w:rPr>
          </w:rPrChange>
        </w:rPr>
        <w:commentReference w:id="666"/>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668"/>
      <w:r w:rsidRPr="002256AE">
        <w:rPr>
          <w:bCs/>
        </w:rPr>
        <w:t>a počas Udržateľnosti Projektu</w:t>
      </w:r>
      <w:commentRangeEnd w:id="668"/>
      <w:r w:rsidRPr="00773ECD">
        <w:rPr>
          <w:rStyle w:val="Odkaznakomentr"/>
          <w:sz w:val="24"/>
          <w:rPrChange w:id="669" w:author="Autor">
            <w:rPr>
              <w:rStyle w:val="Odkaznakomentr"/>
            </w:rPr>
          </w:rPrChange>
        </w:rPr>
        <w:commentReference w:id="668"/>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w:t>
      </w:r>
      <w:r w:rsidRPr="002256AE">
        <w:rPr>
          <w:bCs/>
        </w:rPr>
        <w:lastRenderedPageBreak/>
        <w:t xml:space="preserve">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nasl.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670"/>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670"/>
      <w:r w:rsidRPr="002256AE">
        <w:rPr>
          <w:bCs/>
        </w:rPr>
        <w:commentReference w:id="670"/>
      </w:r>
      <w:r w:rsidRPr="002256AE">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773ECD">
        <w:rPr>
          <w:rFonts w:ascii="Times New Roman" w:hAnsi="Times New Roman"/>
          <w:sz w:val="24"/>
          <w:rPrChange w:id="671" w:author="Autor">
            <w:rPr>
              <w:sz w:val="24"/>
            </w:rPr>
          </w:rPrChange>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w:t>
      </w:r>
      <w:r w:rsidRPr="002256AE">
        <w:rPr>
          <w:bCs/>
        </w:rPr>
        <w:lastRenderedPageBreak/>
        <w:t>1. septembra 2013 v prípade projektov realizovaných v rámci Iniciatívy                        pre zamestnanosť mladých a</w:t>
      </w:r>
      <w:ins w:id="672" w:author="Autor">
        <w:r w:rsidR="00544209">
          <w:rPr>
            <w:bCs/>
          </w:rPr>
          <w:t> boli uhradené</w:t>
        </w:r>
      </w:ins>
      <w:r w:rsidR="00544209">
        <w:rPr>
          <w:bCs/>
        </w:rPr>
        <w:t xml:space="preserve">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673"/>
      <w:r w:rsidRPr="002256AE">
        <w:t xml:space="preserve">, </w:t>
      </w:r>
      <w:r w:rsidRPr="002256AE">
        <w:rPr>
          <w:bCs/>
        </w:rPr>
        <w:t>resp. najskôr                  od 1. septembra 2013 v prípade projektov realizovaných v rámci Iniciatívy                                pre zamestnanosť mladých</w:t>
      </w:r>
      <w:commentRangeEnd w:id="673"/>
      <w:r w:rsidRPr="002256AE">
        <w:rPr>
          <w:rStyle w:val="Odkaznakomentr"/>
          <w:sz w:val="24"/>
          <w:lang w:val="x-none" w:eastAsia="x-none"/>
        </w:rPr>
        <w:commentReference w:id="673"/>
      </w:r>
      <w:r w:rsidRPr="002256AE">
        <w:t xml:space="preserve"> alebo po Ukončení realizácie hlavných aktivít Projektu, najneskôr však do uplynutia </w:t>
      </w:r>
      <w:commentRangeStart w:id="674"/>
      <w:r w:rsidRPr="002256AE">
        <w:t xml:space="preserve">3 mesiacov </w:t>
      </w:r>
      <w:commentRangeEnd w:id="674"/>
      <w:r w:rsidRPr="002256AE">
        <w:rPr>
          <w:rStyle w:val="Odkaznakomentr"/>
          <w:sz w:val="24"/>
          <w:lang w:val="x-none" w:eastAsia="x-none"/>
        </w:rPr>
        <w:commentReference w:id="674"/>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5FA74D8"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viažu sa na Aktivitu Projektu, ktorá bola skutočne realizovaná, a tieto výdavky boli uhradené Dodávateľovi alebo zamestnancom Prijímateľa (ak ide, napr. o mzdové výdavky)</w:t>
      </w:r>
      <w:ins w:id="675" w:author="Autor">
        <w:r w:rsidRPr="002256AE">
          <w:rPr>
            <w:bCs/>
          </w:rPr>
          <w:t xml:space="preserve"> </w:t>
        </w:r>
        <w:r w:rsidR="00544209" w:rsidRPr="008E0529">
          <w:rPr>
            <w:bCs/>
          </w:rPr>
          <w:t>pred predložením Žiadosti o platbu, najneskôr však do 31.12.2023</w:t>
        </w:r>
      </w:ins>
      <w:r w:rsidR="00544209" w:rsidRPr="008E0529">
        <w:rPr>
          <w:bCs/>
        </w:rPr>
        <w:t xml:space="preserve"> </w:t>
      </w:r>
      <w:r w:rsidRPr="002256AE">
        <w:rPr>
          <w:bCs/>
        </w:rPr>
        <w:t>a zároveň boli oprávnené výdavky, bez ohľadu na ich charakter, premietnuté do účtovníctva Prijímateľa v zmysle príslušných právnych predpisov SR a podmienok stanovených vo VP</w:t>
      </w:r>
      <w:del w:id="676" w:author="Autor">
        <w:r>
          <w:rPr>
            <w:bCs/>
          </w:rPr>
          <w:delText> </w:delText>
        </w:r>
      </w:del>
      <w:r w:rsidRPr="002256AE">
        <w:rPr>
          <w:bCs/>
        </w:rPr>
        <w:t xml:space="preserve">; podmienka úhrady Dodávateľovi alebo zamestnancovi Prijímateľa nemusí byť splnená v prípade, ak ide o výdavky, </w:t>
      </w:r>
      <w:del w:id="677" w:author="Autor">
        <w:r>
          <w:rPr>
            <w:bCs/>
          </w:rPr>
          <w:delText xml:space="preserve">                    </w:delText>
        </w:r>
      </w:del>
      <w:r w:rsidRPr="002256AE">
        <w:rPr>
          <w:bCs/>
        </w:rPr>
        <w:t>na ktoré sa vzťahuje výnimka uvedená v článku 14 ods. 6 písm. b) VP</w:t>
      </w:r>
      <w:commentRangeStart w:id="678"/>
      <w:ins w:id="679" w:author="Autor">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678"/>
        <w:r w:rsidR="00FB3443">
          <w:rPr>
            <w:rStyle w:val="Odkaznakomentr"/>
            <w:rFonts w:eastAsia="Times New Roman"/>
            <w:lang w:val="x-none" w:eastAsia="x-none"/>
          </w:rPr>
          <w:commentReference w:id="678"/>
        </w:r>
      </w:ins>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t>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lastRenderedPageBreak/>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vyplývajúce z Vyzvania, z čl. 30 Nariadenia 966/2012 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ŽoP sú zaokrúhlené na dve desatinné miesta                   (1 eurocent).</w:t>
      </w:r>
    </w:p>
    <w:p w14:paraId="2D563E4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334D0F33" w14:textId="14614F93" w:rsidR="00EE0DF4" w:rsidRPr="002256AE" w:rsidRDefault="00083609">
      <w:pPr>
        <w:numPr>
          <w:ilvl w:val="1"/>
          <w:numId w:val="21"/>
        </w:numPr>
        <w:tabs>
          <w:tab w:val="clear" w:pos="540"/>
        </w:tabs>
        <w:spacing w:before="120" w:after="120"/>
        <w:ind w:left="425" w:hanging="425"/>
        <w:jc w:val="both"/>
      </w:pPr>
      <w:r w:rsidRPr="002256AE">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w:t>
      </w:r>
      <w:del w:id="680" w:author="Autor">
        <w:r>
          <w:delText xml:space="preserve">                    </w:delText>
        </w:r>
      </w:del>
      <w:r w:rsidRPr="002256AE">
        <w:t xml:space="preserve">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w:t>
      </w:r>
      <w:r w:rsidRPr="002256AE">
        <w:lastRenderedPageBreak/>
        <w:t xml:space="preserve">16 VP, ak nie je možné Projekt predčasne ukončiť jedným zo spôsobov uvedených v článku 15 VP bez vzniku povinnosti Prijímateľa vrátiť NFP alebo jeho časť.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681"/>
      <w:r w:rsidRPr="002256AE">
        <w:t>alebo vyznačením Začatia realizácie hlavných aktivít Projektu v ITMS2014+.</w:t>
      </w:r>
      <w:commentRangeEnd w:id="681"/>
      <w:r w:rsidRPr="002256AE">
        <w:rPr>
          <w:rStyle w:val="Odkaznakomentr"/>
          <w:sz w:val="24"/>
        </w:rPr>
        <w:commentReference w:id="681"/>
      </w:r>
      <w:r w:rsidRPr="002256AE">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w:t>
      </w:r>
      <w:r w:rsidRPr="002256AE">
        <w:rPr>
          <w:bCs/>
        </w:rPr>
        <w:lastRenderedPageBreak/>
        <w:t xml:space="preserve">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682"/>
      <w:r w:rsidRPr="002256AE">
        <w:rPr>
          <w:bCs/>
        </w:rPr>
        <w:t>Rozpočte Projektu ako tvorí prílohu rozhodnutia a </w:t>
      </w:r>
      <w:commentRangeEnd w:id="682"/>
      <w:r w:rsidRPr="00773ECD">
        <w:rPr>
          <w:rStyle w:val="Odkaznakomentr"/>
          <w:sz w:val="24"/>
          <w:rPrChange w:id="683" w:author="Autor">
            <w:rPr>
              <w:rStyle w:val="Odkaznakomentr"/>
            </w:rPr>
          </w:rPrChange>
        </w:rPr>
        <w:commentReference w:id="682"/>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62E01BD"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Pr="002256AE" w:rsidRDefault="00083609">
      <w:pPr>
        <w:numPr>
          <w:ilvl w:val="0"/>
          <w:numId w:val="26"/>
        </w:numPr>
        <w:tabs>
          <w:tab w:val="clear" w:pos="720"/>
        </w:tabs>
        <w:spacing w:before="120" w:after="120"/>
        <w:ind w:left="709" w:hanging="283"/>
        <w:jc w:val="both"/>
        <w:rPr>
          <w:bCs/>
        </w:rPr>
      </w:pPr>
      <w:r w:rsidRPr="002256AE">
        <w:rPr>
          <w:bCs/>
        </w:rPr>
        <w:lastRenderedPageBreak/>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lastRenderedPageBreak/>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669B087D"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del w:id="684" w:author="Autor">
        <w:r>
          <w:delText>sa</w:delText>
        </w:r>
      </w:del>
      <w:ins w:id="685" w:author="Autor">
        <w:r w:rsidR="00762912">
          <w:t>je</w:t>
        </w:r>
      </w:ins>
      <w:r w:rsidR="00762912" w:rsidRPr="002256AE">
        <w:t> </w:t>
      </w:r>
      <w:r w:rsidRPr="002256AE">
        <w:t xml:space="preserve">Poskytovateľ </w:t>
      </w:r>
      <w:del w:id="686" w:author="Autor">
        <w:r>
          <w:delText>zaväzuje</w:delText>
        </w:r>
      </w:del>
      <w:ins w:id="687" w:author="Autor">
        <w:r w:rsidR="00762912">
          <w:t>povinný</w:t>
        </w:r>
      </w:ins>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t>vznik takých okolností na strane Prijímateľa, v dôsledku ktorých bude zmarené dosiahnutie účelu VP a/alebo cieľa Projektu a súčasne nepôjde o Vyššiu moc;</w:t>
      </w:r>
    </w:p>
    <w:p w14:paraId="5A1C09BF" w14:textId="64A17EBF" w:rsidR="00EE0DF4" w:rsidRPr="002256AE" w:rsidRDefault="008A06FB">
      <w:pPr>
        <w:pStyle w:val="Odsekzoznamu1"/>
        <w:numPr>
          <w:ilvl w:val="0"/>
          <w:numId w:val="45"/>
        </w:numPr>
        <w:spacing w:before="120" w:after="120"/>
        <w:ind w:left="709" w:hanging="284"/>
        <w:contextualSpacing w:val="0"/>
        <w:jc w:val="both"/>
      </w:pPr>
      <w:ins w:id="688" w:author="Autor">
        <w:r>
          <w:t xml:space="preserve">nesplnenie alebo </w:t>
        </w:r>
      </w:ins>
      <w:r w:rsidR="00083609" w:rsidRPr="002256AE">
        <w:t xml:space="preserve">porušenie podmienok poskytnutia príspevku, ktoré sú uvedené vo Vyzvaní </w:t>
      </w:r>
      <w:del w:id="689" w:author="Autor">
        <w:r w:rsidR="00083609">
          <w:delText xml:space="preserve">             a ktorých splnenie bolo podmienkou pre schválenie Žiadosti o NFP</w:delText>
        </w:r>
      </w:del>
      <w:r w:rsidR="00083609" w:rsidRPr="002256AE">
        <w:t xml:space="preserve">; za porušenie podmienok sa nepovažuje, ak konkrétna podmienka poskytnutia príspevku </w:t>
      </w:r>
      <w:r w:rsidR="00083609" w:rsidRPr="002256AE">
        <w:lastRenderedPageBreak/>
        <w:t xml:space="preserve">zostáva z objektívneho hľadiska splnená, ale iným spôsobom, ako bolo uvedené v Schválenej žiadosti o NFP; </w:t>
      </w:r>
    </w:p>
    <w:p w14:paraId="00AEC5F3" w14:textId="74E4F1E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vecnej stránky Realizácie aktivít Projektu,                ktoré majú podstatný </w:t>
      </w:r>
      <w:ins w:id="690" w:author="Autor">
        <w:r w:rsidR="008A06FB">
          <w:rPr>
            <w:bCs/>
          </w:rPr>
          <w:t xml:space="preserve">negatívny </w:t>
        </w:r>
      </w:ins>
      <w:r w:rsidRPr="002256AE">
        <w:rPr>
          <w:bCs/>
        </w:rPr>
        <w:t>vplyv na Projekt</w:t>
      </w:r>
      <w:del w:id="691" w:author="Autor">
        <w:r>
          <w:rPr>
            <w:bCs/>
          </w:rPr>
          <w:delText xml:space="preserve"> a </w:delText>
        </w:r>
      </w:del>
      <w:ins w:id="692" w:author="Autor">
        <w:r w:rsidR="008A06FB">
          <w:rPr>
            <w:bCs/>
          </w:rPr>
          <w:t xml:space="preserve">, spôsob </w:t>
        </w:r>
      </w:ins>
      <w:r w:rsidR="008A06FB">
        <w:rPr>
          <w:bCs/>
        </w:rPr>
        <w:t xml:space="preserve">jeho </w:t>
      </w:r>
      <w:ins w:id="693" w:author="Autor">
        <w:r w:rsidR="008A06FB">
          <w:rPr>
            <w:bCs/>
          </w:rPr>
          <w:t xml:space="preserve">realizácie a/alebo </w:t>
        </w:r>
        <w:r w:rsidRPr="002256AE">
          <w:rPr>
            <w:bCs/>
          </w:rPr>
          <w:t xml:space="preserve"> </w:t>
        </w:r>
      </w:ins>
      <w:r w:rsidRPr="002256AE">
        <w:rPr>
          <w:bCs/>
        </w:rPr>
        <w:t>cieľ</w:t>
      </w:r>
      <w:del w:id="694" w:author="Autor">
        <w:r>
          <w:rPr>
            <w:bCs/>
          </w:rPr>
          <w:delText>,</w:delText>
        </w:r>
      </w:del>
      <w:ins w:id="695" w:author="Autor">
        <w:r w:rsidR="008A06FB">
          <w:rPr>
            <w:bCs/>
          </w:rPr>
          <w:t xml:space="preserve"> Projektu</w:t>
        </w:r>
        <w:r w:rsidRPr="002256AE">
          <w:rPr>
            <w:bCs/>
          </w:rPr>
          <w:t xml:space="preserve">, </w:t>
        </w:r>
        <w:r w:rsidR="008A06FB">
          <w:rPr>
            <w:bCs/>
          </w:rPr>
          <w:t>ide</w:t>
        </w:r>
      </w:ins>
      <w:r w:rsidR="008A06FB">
        <w:rPr>
          <w:bCs/>
        </w:rPr>
        <w:t xml:space="preserve"> </w:t>
      </w:r>
      <w:r w:rsidRPr="002256AE">
        <w:rPr>
          <w:bCs/>
        </w:rPr>
        <w:t>najmä</w:t>
      </w:r>
      <w:ins w:id="696" w:author="Autor">
        <w:r w:rsidRPr="002256AE">
          <w:rPr>
            <w:bCs/>
          </w:rPr>
          <w:t xml:space="preserve"> </w:t>
        </w:r>
        <w:r w:rsidR="008A06FB">
          <w:rPr>
            <w:bCs/>
          </w:rPr>
          <w:t>o</w:t>
        </w:r>
      </w:ins>
      <w:r w:rsidR="008A06FB">
        <w:rPr>
          <w:bCs/>
        </w:rPr>
        <w:t xml:space="preserve"> </w:t>
      </w:r>
      <w:r w:rsidRPr="002256AE">
        <w:rPr>
          <w:bCs/>
        </w:rPr>
        <w:t xml:space="preserve">zastavenie alebo prerušenie Realizácie aktivít Projektu z dôvodov na strane Prijímateľa, ak ho nie je možné podradiť pod dôvody uvedené v článku 14 VP, porušenie povinností pri použití NFP v zmysle článku 2 ods. </w:t>
      </w:r>
      <w:del w:id="697" w:author="Autor">
        <w:r>
          <w:rPr>
            <w:bCs/>
          </w:rPr>
          <w:delText>6 VP;</w:delText>
        </w:r>
      </w:del>
      <w:ins w:id="698" w:author="Autor">
        <w:r w:rsidRPr="002256AE">
          <w:rPr>
            <w:bCs/>
          </w:rPr>
          <w:t>6 VP</w:t>
        </w:r>
        <w:r w:rsidR="008A06FB">
          <w:rPr>
            <w:bCs/>
          </w:rPr>
          <w:t xml:space="preserve">, </w:t>
        </w:r>
        <w:r w:rsidR="008A06FB" w:rsidRPr="008E0529">
          <w:rPr>
            <w:bCs/>
          </w:rPr>
          <w:t>nedodržanie skutočností, podmienok alebo záväzkov týkajúcich sa Projektu, ktoré boli uvedené v Schválenej žiadosti o NFP,</w:t>
        </w:r>
        <w:r w:rsidRPr="002256AE">
          <w:rPr>
            <w:bCs/>
          </w:rPr>
          <w:t>;</w:t>
        </w:r>
      </w:ins>
    </w:p>
    <w:p w14:paraId="4BEC9B6C" w14:textId="1C562003"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obstarania tovarov, služieb a prác v rámci Projektu spôsobom a za podmienok uvedených vo Vyzvaní, v rozhodnutí o schválení žiadosti           o NFP, v zákone o VO alebo v Právnych dokumentoch, ktoré boli vydané </w:t>
      </w:r>
      <w:del w:id="699" w:author="Autor">
        <w:r>
          <w:rPr>
            <w:bCs/>
          </w:rPr>
          <w:delText xml:space="preserve">                      </w:delText>
        </w:r>
      </w:del>
      <w:r w:rsidRPr="002256AE">
        <w:rPr>
          <w:bCs/>
        </w:rPr>
        <w:t>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 xml:space="preserve">porušenie zákazu konfliktu záujmov pri vykonanom Verejnom obstarávaní alebo inom postupe obstarávania v zmysle §46 zákona o príspevku z EŠIF medzi Prijímateľom a Poskytovateľom, </w:t>
      </w:r>
      <w:del w:id="700" w:author="Autor">
        <w:r>
          <w:rPr>
            <w:bCs/>
          </w:rPr>
          <w:delText xml:space="preserve">             </w:delText>
        </w:r>
      </w:del>
      <w:r w:rsidRPr="002256AE">
        <w:rPr>
          <w:bCs/>
        </w:rPr>
        <w:t xml:space="preserve">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w:t>
      </w:r>
      <w:del w:id="701" w:author="Autor">
        <w:r>
          <w:rPr>
            <w:bCs/>
          </w:rPr>
          <w:delText xml:space="preserve">                 </w:delText>
        </w:r>
      </w:del>
      <w:r w:rsidRPr="002256AE">
        <w:rPr>
          <w:bCs/>
        </w:rPr>
        <w:t>bez ohľadu na to, či Protimonopolný úrad rozhodol o porušení zákona č. 136/2001 Z. z. o ochrane hospodárskej súťaže v znení neskorších predpisov; k aplikácii tohto bodu môže dôjsť kedykoľvek počas trvania účinnosti rozhodnutia o schválení žiadosti</w:t>
      </w:r>
      <w:del w:id="702" w:author="Autor">
        <w:r>
          <w:rPr>
            <w:bCs/>
          </w:rPr>
          <w:delText xml:space="preserve">                </w:delText>
        </w:r>
      </w:del>
      <w:r w:rsidRPr="002256AE">
        <w:rPr>
          <w:bCs/>
        </w:rPr>
        <w:t xml:space="preserve">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63A69C8B" w14:textId="58D036AF" w:rsidR="00EE0DF4" w:rsidRPr="002256AE" w:rsidRDefault="001E69AF">
      <w:pPr>
        <w:pStyle w:val="Odsekzoznamu1"/>
        <w:numPr>
          <w:ilvl w:val="0"/>
          <w:numId w:val="45"/>
        </w:numPr>
        <w:spacing w:before="120" w:after="120"/>
        <w:ind w:left="709" w:hanging="284"/>
        <w:contextualSpacing w:val="0"/>
        <w:jc w:val="both"/>
        <w:rPr>
          <w:bCs/>
        </w:rPr>
      </w:pPr>
      <w:r w:rsidRPr="002256AE">
        <w:lastRenderedPageBreak/>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2256AE">
        <w:t>ek</w:t>
      </w:r>
      <w:r w:rsidRPr="002256AE">
        <w:t xml:space="preserve"> 3</w:t>
      </w:r>
      <w:r w:rsidR="00A45554" w:rsidRPr="002256AE">
        <w:t xml:space="preserve"> týchto VP</w:t>
      </w:r>
      <w:r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2F16CDD6" w:rsidR="00EE0DF4" w:rsidRPr="002256AE" w:rsidRDefault="00083609">
      <w:pPr>
        <w:numPr>
          <w:ilvl w:val="0"/>
          <w:numId w:val="16"/>
        </w:numPr>
        <w:tabs>
          <w:tab w:val="clear" w:pos="360"/>
        </w:tabs>
        <w:spacing w:before="120" w:after="120"/>
        <w:ind w:left="426" w:hanging="426"/>
        <w:jc w:val="both"/>
        <w:rPr>
          <w:bCs/>
        </w:rPr>
      </w:pPr>
      <w:r w:rsidRPr="002256AE">
        <w:rPr>
          <w:bCs/>
        </w:rPr>
        <w:t>V prípade mimoriadneho ukončenia Projektu podľa ods. 3 písm. b) tohto článku je Prijímateľ povinný vrátiť NFP alebo jeho časť podľa článku 16 VP. Vzhľadom na to,             že ide o porušenie podmienok pre poskytnutie NFP, ktorých nesplnenie je spojené</w:t>
      </w:r>
      <w:del w:id="703" w:author="Autor">
        <w:r>
          <w:rPr>
            <w:bCs/>
          </w:rPr>
          <w:delText xml:space="preserve">                 </w:delText>
        </w:r>
      </w:del>
      <w:r w:rsidRPr="002256AE">
        <w:rPr>
          <w:bCs/>
        </w:rPr>
        <w:t xml:space="preserve">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18E34DCE"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del w:id="704" w:author="Autor">
        <w:r>
          <w:delText>sa zaväzuje</w:delText>
        </w:r>
      </w:del>
      <w:ins w:id="705" w:author="Autor">
        <w:r w:rsidR="009A35A1">
          <w:t>je povinný</w:t>
        </w:r>
      </w:ins>
      <w:r w:rsidRPr="002256AE">
        <w:t>:</w:t>
      </w:r>
    </w:p>
    <w:p w14:paraId="6485A9DD" w14:textId="77777777" w:rsidR="00EE0DF4" w:rsidRPr="002256AE" w:rsidRDefault="00083609" w:rsidP="00773ECD">
      <w:pPr>
        <w:pStyle w:val="Odsekzoznamu11"/>
        <w:numPr>
          <w:ilvl w:val="0"/>
          <w:numId w:val="36"/>
        </w:numPr>
        <w:tabs>
          <w:tab w:val="num" w:pos="-4962"/>
        </w:tabs>
        <w:spacing w:before="120" w:after="120"/>
        <w:ind w:left="709" w:hanging="284"/>
        <w:contextualSpacing w:val="0"/>
        <w:jc w:val="both"/>
        <w:pPrChange w:id="706" w:author="Autor">
          <w:pPr>
            <w:pStyle w:val="Odsekzoznamu1"/>
            <w:numPr>
              <w:numId w:val="36"/>
            </w:numPr>
            <w:tabs>
              <w:tab w:val="num" w:pos="-4962"/>
            </w:tabs>
            <w:spacing w:before="120" w:after="120"/>
            <w:ind w:hanging="360"/>
            <w:contextualSpacing w:val="0"/>
            <w:jc w:val="both"/>
          </w:pPr>
        </w:pPrChange>
      </w:pPr>
      <w:r w:rsidRPr="002256AE">
        <w:lastRenderedPageBreak/>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Pr="002256AE" w:rsidRDefault="00083609" w:rsidP="00773ECD">
      <w:pPr>
        <w:pStyle w:val="Odsekzoznamu11"/>
        <w:numPr>
          <w:ilvl w:val="0"/>
          <w:numId w:val="36"/>
        </w:numPr>
        <w:tabs>
          <w:tab w:val="num" w:pos="-4962"/>
        </w:tabs>
        <w:spacing w:before="120" w:after="120"/>
        <w:ind w:left="709" w:hanging="284"/>
        <w:contextualSpacing w:val="0"/>
        <w:jc w:val="both"/>
        <w:pPrChange w:id="707" w:author="Autor">
          <w:pPr>
            <w:pStyle w:val="Odsekzoznamu1"/>
            <w:numPr>
              <w:numId w:val="36"/>
            </w:numPr>
            <w:tabs>
              <w:tab w:val="num" w:pos="-4962"/>
            </w:tabs>
            <w:spacing w:before="120" w:after="120"/>
            <w:ind w:hanging="360"/>
            <w:contextualSpacing w:val="0"/>
            <w:jc w:val="both"/>
          </w:pPr>
        </w:pPrChange>
      </w:pPr>
      <w:r w:rsidRPr="002256AE">
        <w:t xml:space="preserve">vrátiť prostriedky poskytnuté omylom; suma neprevyšujúca 40 EUR podľa § 33 ods. 2 zákona o príspevku z EŠIF sa v tomto prípade neuplatňuje;  </w:t>
      </w:r>
    </w:p>
    <w:p w14:paraId="01F4A7A7" w14:textId="034AD7BE" w:rsidR="00EE0DF4" w:rsidRPr="002256AE" w:rsidRDefault="00083609" w:rsidP="00773ECD">
      <w:pPr>
        <w:pStyle w:val="Odsekzoznamu11"/>
        <w:numPr>
          <w:ilvl w:val="0"/>
          <w:numId w:val="36"/>
        </w:numPr>
        <w:tabs>
          <w:tab w:val="num" w:pos="-4962"/>
        </w:tabs>
        <w:spacing w:before="120" w:after="120"/>
        <w:ind w:left="709" w:hanging="284"/>
        <w:contextualSpacing w:val="0"/>
        <w:jc w:val="both"/>
        <w:pPrChange w:id="708" w:author="Autor">
          <w:pPr>
            <w:pStyle w:val="Odsekzoznamu1"/>
            <w:numPr>
              <w:numId w:val="36"/>
            </w:numPr>
            <w:tabs>
              <w:tab w:val="num" w:pos="-4962"/>
            </w:tabs>
            <w:spacing w:before="120" w:after="120"/>
            <w:ind w:hanging="360"/>
            <w:contextualSpacing w:val="0"/>
            <w:jc w:val="both"/>
          </w:pPr>
        </w:pPrChange>
      </w:pPr>
      <w:r w:rsidRPr="002256AE">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65919F2A" w:rsidR="00EE0DF4" w:rsidRPr="002256AE" w:rsidRDefault="00083609" w:rsidP="00773ECD">
      <w:pPr>
        <w:pStyle w:val="Odsekzoznamu11"/>
        <w:numPr>
          <w:ilvl w:val="0"/>
          <w:numId w:val="36"/>
        </w:numPr>
        <w:tabs>
          <w:tab w:val="num" w:pos="-4962"/>
        </w:tabs>
        <w:spacing w:before="120" w:after="120"/>
        <w:ind w:left="709" w:hanging="284"/>
        <w:contextualSpacing w:val="0"/>
        <w:jc w:val="both"/>
        <w:pPrChange w:id="709" w:author="Autor">
          <w:pPr>
            <w:pStyle w:val="Odsekzoznamu1"/>
            <w:numPr>
              <w:numId w:val="36"/>
            </w:numPr>
            <w:tabs>
              <w:tab w:val="num" w:pos="-4962"/>
            </w:tabs>
            <w:spacing w:before="120" w:after="120"/>
            <w:ind w:hanging="360"/>
            <w:contextualSpacing w:val="0"/>
            <w:jc w:val="both"/>
          </w:pPr>
        </w:pPrChange>
      </w:pPr>
      <w:r w:rsidRPr="002256AE">
        <w:t xml:space="preserve">vrátiť NFP alebo jeho časť, ak </w:t>
      </w:r>
      <w:del w:id="710" w:author="Autor">
        <w:r>
          <w:delText>Prijímateľ porušil ustanovenia Právnych predpisov SR alebo právnych aktov EÚ,</w:delText>
        </w:r>
      </w:del>
      <w:ins w:id="711" w:author="Auto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ins>
      <w:r w:rsidRPr="002256AE">
        <w:t xml:space="preserve"> a toto porušenie znamená Nezrovnalosť a nejde o porušenie finančnej disciplíny podľa § 31 ods. 1 písmena a), b), c) </w:t>
      </w:r>
      <w:del w:id="712" w:author="Autor">
        <w:r>
          <w:delText>zákona</w:delText>
        </w:r>
      </w:del>
      <w:ins w:id="713" w:author="Autor">
        <w:r w:rsidR="00245C8D" w:rsidRPr="002256AE">
          <w:t>Z</w:t>
        </w:r>
        <w:r w:rsidRPr="002256AE">
          <w:t>ákona</w:t>
        </w:r>
      </w:ins>
      <w:r w:rsidRPr="002256AE">
        <w:t xml:space="preserve"> o rozpočtových pravidlách; vzhľadom k skutočnosti, že </w:t>
      </w:r>
      <w:del w:id="714" w:author="Autor">
        <w:r>
          <w:delText>spôsobenie Nezrovnalosti zo strany Prijímateľa</w:delText>
        </w:r>
      </w:del>
      <w:ins w:id="715" w:author="Autor">
        <w:r w:rsidR="0000785D" w:rsidRPr="002256AE">
          <w:t>za Nezrovnalosť</w:t>
        </w:r>
      </w:ins>
      <w:r w:rsidR="0000785D" w:rsidRPr="002256AE">
        <w:t xml:space="preserve"> </w:t>
      </w:r>
      <w:r w:rsidRPr="002256AE">
        <w:t xml:space="preserve">sa považuje </w:t>
      </w:r>
      <w:del w:id="716" w:author="Autor">
        <w:r>
          <w:delText>za</w:delText>
        </w:r>
      </w:del>
      <w:r w:rsidRPr="002256AE">
        <w:t xml:space="preserv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1E940B77" w:rsidR="00EE0DF4" w:rsidRPr="002256AE" w:rsidRDefault="00083609" w:rsidP="00773ECD">
      <w:pPr>
        <w:pStyle w:val="Odsekzoznamu11"/>
        <w:numPr>
          <w:ilvl w:val="0"/>
          <w:numId w:val="36"/>
        </w:numPr>
        <w:tabs>
          <w:tab w:val="num" w:pos="-4962"/>
        </w:tabs>
        <w:spacing w:before="120" w:after="120"/>
        <w:ind w:left="709" w:hanging="284"/>
        <w:contextualSpacing w:val="0"/>
        <w:jc w:val="both"/>
        <w:pPrChange w:id="717" w:author="Autor">
          <w:pPr>
            <w:pStyle w:val="Odsekzoznamu1"/>
            <w:numPr>
              <w:numId w:val="36"/>
            </w:numPr>
            <w:tabs>
              <w:tab w:val="num" w:pos="-4962"/>
            </w:tabs>
            <w:spacing w:before="120" w:after="120"/>
            <w:ind w:hanging="360"/>
            <w:contextualSpacing w:val="0"/>
            <w:jc w:val="both"/>
          </w:pPr>
        </w:pPrChange>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w:t>
      </w:r>
      <w:del w:id="718" w:author="Autor">
        <w:r>
          <w:delText xml:space="preserve"> poskytovanom</w:delText>
        </w:r>
      </w:del>
      <w:r w:rsidRPr="002256AE">
        <w:t xml:space="preserve"> z EŠIF sa uplatní na poskytnutý NFP alebo jeho časť;</w:t>
      </w:r>
    </w:p>
    <w:p w14:paraId="0AB8192C" w14:textId="77777777" w:rsidR="00EE0DF4" w:rsidRPr="002256AE" w:rsidRDefault="00083609" w:rsidP="00773ECD">
      <w:pPr>
        <w:pStyle w:val="Odsekzoznamu11"/>
        <w:numPr>
          <w:ilvl w:val="0"/>
          <w:numId w:val="36"/>
        </w:numPr>
        <w:tabs>
          <w:tab w:val="num" w:pos="-4962"/>
        </w:tabs>
        <w:spacing w:before="120" w:after="120"/>
        <w:ind w:left="709" w:hanging="284"/>
        <w:contextualSpacing w:val="0"/>
        <w:jc w:val="both"/>
        <w:pPrChange w:id="719" w:author="Autor">
          <w:pPr>
            <w:pStyle w:val="Odsekzoznamu1"/>
            <w:numPr>
              <w:numId w:val="36"/>
            </w:numPr>
            <w:tabs>
              <w:tab w:val="num" w:pos="-4962"/>
            </w:tabs>
            <w:spacing w:before="120" w:after="120"/>
            <w:ind w:hanging="360"/>
            <w:contextualSpacing w:val="0"/>
            <w:jc w:val="both"/>
          </w:pPr>
        </w:pPrChange>
      </w:pPr>
      <w:r w:rsidRPr="002256AE">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2256AE" w:rsidRDefault="00083609" w:rsidP="00773ECD">
      <w:pPr>
        <w:pStyle w:val="Odsekzoznamu11"/>
        <w:numPr>
          <w:ilvl w:val="0"/>
          <w:numId w:val="36"/>
        </w:numPr>
        <w:tabs>
          <w:tab w:val="num" w:pos="-4962"/>
          <w:tab w:val="left" w:pos="567"/>
        </w:tabs>
        <w:spacing w:before="120" w:after="120"/>
        <w:ind w:left="709" w:hanging="284"/>
        <w:contextualSpacing w:val="0"/>
        <w:jc w:val="both"/>
        <w:pPrChange w:id="720" w:author="Autor">
          <w:pPr>
            <w:pStyle w:val="Odsekzoznamu1"/>
            <w:numPr>
              <w:numId w:val="36"/>
            </w:numPr>
            <w:tabs>
              <w:tab w:val="num" w:pos="-4962"/>
              <w:tab w:val="left" w:pos="567"/>
            </w:tabs>
            <w:spacing w:before="120" w:after="120"/>
            <w:ind w:hanging="360"/>
            <w:contextualSpacing w:val="0"/>
            <w:jc w:val="both"/>
          </w:pPr>
        </w:pPrChange>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3CA79E6" w:rsidR="00EE0DF4" w:rsidRPr="002256AE" w:rsidRDefault="00083609" w:rsidP="00773ECD">
      <w:pPr>
        <w:pStyle w:val="Odsekzoznamu11"/>
        <w:numPr>
          <w:ilvl w:val="0"/>
          <w:numId w:val="36"/>
        </w:numPr>
        <w:tabs>
          <w:tab w:val="num" w:pos="-4962"/>
        </w:tabs>
        <w:spacing w:before="120" w:after="120"/>
        <w:ind w:left="709" w:hanging="284"/>
        <w:contextualSpacing w:val="0"/>
        <w:jc w:val="both"/>
        <w:pPrChange w:id="721" w:author="Autor">
          <w:pPr>
            <w:pStyle w:val="Odsekzoznamu1"/>
            <w:numPr>
              <w:numId w:val="36"/>
            </w:numPr>
            <w:tabs>
              <w:tab w:val="num" w:pos="-4962"/>
            </w:tabs>
            <w:spacing w:before="120" w:after="120"/>
            <w:ind w:hanging="360"/>
            <w:contextualSpacing w:val="0"/>
            <w:jc w:val="both"/>
          </w:pPr>
        </w:pPrChange>
      </w:pPr>
      <w:r w:rsidRPr="002256AE">
        <w:t xml:space="preserve">vrátiť čistý príjem z Projektu v prípade, ak bol počas Realizácie Projektu alebo v období troch rokov od Finančného ukončenia Projektu vytvorený príjem podľa článku 61 všeobecného nariadenia; vrátiť iný </w:t>
      </w:r>
      <w:del w:id="722" w:author="Autor">
        <w:r>
          <w:delText xml:space="preserve"> </w:delText>
        </w:r>
      </w:del>
      <w:r w:rsidRPr="002256AE">
        <w:t xml:space="preserve">čistý príjem </w:t>
      </w:r>
      <w:del w:id="723" w:author="Autor">
        <w:r>
          <w:delText xml:space="preserve"> </w:delText>
        </w:r>
      </w:del>
      <w:r w:rsidRPr="002256AE">
        <w:t>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rsidP="00773ECD">
      <w:pPr>
        <w:pStyle w:val="Odsekzoznamu11"/>
        <w:numPr>
          <w:ilvl w:val="0"/>
          <w:numId w:val="36"/>
        </w:numPr>
        <w:tabs>
          <w:tab w:val="num" w:pos="-4962"/>
        </w:tabs>
        <w:spacing w:before="120" w:after="120"/>
        <w:ind w:left="709" w:hanging="283"/>
        <w:contextualSpacing w:val="0"/>
        <w:jc w:val="both"/>
        <w:pPrChange w:id="724" w:author="Autor">
          <w:pPr>
            <w:pStyle w:val="Odsekzoznamu1"/>
            <w:numPr>
              <w:numId w:val="36"/>
            </w:numPr>
            <w:tabs>
              <w:tab w:val="num" w:pos="-4962"/>
            </w:tabs>
            <w:spacing w:before="120" w:after="120"/>
            <w:ind w:hanging="360"/>
            <w:contextualSpacing w:val="0"/>
            <w:jc w:val="both"/>
          </w:pPr>
        </w:pPrChange>
      </w:pPr>
      <w:r w:rsidRPr="002256AE">
        <w:lastRenderedPageBreak/>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rsidP="00773ECD">
      <w:pPr>
        <w:pStyle w:val="Odsekzoznamu11"/>
        <w:numPr>
          <w:ilvl w:val="0"/>
          <w:numId w:val="36"/>
        </w:numPr>
        <w:tabs>
          <w:tab w:val="num" w:pos="-4962"/>
        </w:tabs>
        <w:spacing w:before="120" w:after="120"/>
        <w:ind w:left="709" w:hanging="283"/>
        <w:contextualSpacing w:val="0"/>
        <w:jc w:val="both"/>
        <w:pPrChange w:id="725" w:author="Autor">
          <w:pPr>
            <w:pStyle w:val="Odsekzoznamu1"/>
            <w:numPr>
              <w:numId w:val="36"/>
            </w:numPr>
            <w:tabs>
              <w:tab w:val="num" w:pos="-4962"/>
            </w:tabs>
            <w:spacing w:before="120" w:after="120"/>
            <w:ind w:hanging="360"/>
            <w:contextualSpacing w:val="0"/>
            <w:jc w:val="both"/>
          </w:pPr>
        </w:pPrChange>
      </w:pPr>
      <w:r w:rsidRPr="002256AE">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rsidP="00773ECD">
      <w:pPr>
        <w:pStyle w:val="Odsekzoznamu11"/>
        <w:numPr>
          <w:ilvl w:val="0"/>
          <w:numId w:val="36"/>
        </w:numPr>
        <w:spacing w:before="120" w:after="120"/>
        <w:contextualSpacing w:val="0"/>
        <w:jc w:val="both"/>
        <w:pPrChange w:id="726" w:author="Autor">
          <w:pPr>
            <w:pStyle w:val="Odsekzoznamu1"/>
            <w:numPr>
              <w:numId w:val="36"/>
            </w:numPr>
            <w:spacing w:before="120" w:after="120"/>
            <w:ind w:hanging="360"/>
            <w:contextualSpacing w:val="0"/>
            <w:jc w:val="both"/>
          </w:pPr>
        </w:pPrChange>
      </w:pPr>
      <w:r w:rsidRPr="002256AE">
        <w:t>vrátiť preplatok vzniknutý na základe zúčtovania Preddavkovej platby najneskôr spolu s predložením doplňujúcich údajov k preukázaniu dodania predmetu plnenia.</w:t>
      </w:r>
    </w:p>
    <w:p w14:paraId="6F1998A1" w14:textId="39A3F046"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ins w:id="727" w:author="Autor">
        <w:r w:rsidR="00762912">
          <w:t xml:space="preserve">je </w:t>
        </w:r>
      </w:ins>
      <w:r w:rsidRPr="002256AE">
        <w:t xml:space="preserve">Prijímateľ </w:t>
      </w:r>
      <w:del w:id="728" w:author="Autor">
        <w:r>
          <w:delText>zaväzuje</w:delText>
        </w:r>
      </w:del>
      <w:ins w:id="729" w:author="Autor">
        <w:r w:rsidR="00762912">
          <w:t>povinný</w:t>
        </w:r>
      </w:ins>
      <w:r w:rsidR="00762912" w:rsidRPr="002256AE">
        <w:t xml:space="preserve"> </w:t>
      </w:r>
      <w:r w:rsidRPr="002256AE">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ins w:id="730" w:author="Autor">
        <w:r w:rsidR="003B7598" w:rsidRPr="002256AE">
          <w:t>,</w:t>
        </w:r>
        <w:r w:rsidR="00C45B51" w:rsidRPr="002256AE">
          <w:t xml:space="preserve"> aj cez verejnú časť ITMS2014+,</w:t>
        </w:r>
      </w:ins>
      <w:r w:rsidRPr="002256AE">
        <w:t xml:space="preserve"> príslušnú sumu výnosu alebo čistého príjmu </w:t>
      </w:r>
      <w:del w:id="731" w:author="Autor">
        <w:r>
          <w:delText xml:space="preserve">                     </w:delText>
        </w:r>
      </w:del>
      <w:r w:rsidRPr="002256AE">
        <w:t xml:space="preserve">najneskôr </w:t>
      </w:r>
      <w:r w:rsidR="005079AA" w:rsidRPr="002256AE">
        <w:t xml:space="preserve">do </w:t>
      </w:r>
      <w:r w:rsidRPr="002256AE">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ins w:id="732" w:author="Autor">
        <w:r w:rsidR="00C45B51" w:rsidRPr="002256AE">
          <w:t xml:space="preserve">Pri realizácii úhrady Prijímateľ uvedie variabilný symbol, ktorý je automaticky generovaný systémom ITMS2014+ a je dostupný vo verejnej časti ITMS2014+. </w:t>
        </w:r>
      </w:ins>
      <w:r w:rsidRPr="002256AE">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7318C229" w:rsidR="004C0998" w:rsidRPr="002256AE" w:rsidRDefault="003D1FD8" w:rsidP="00D770E2">
      <w:pPr>
        <w:numPr>
          <w:ilvl w:val="0"/>
          <w:numId w:val="13"/>
        </w:numPr>
        <w:tabs>
          <w:tab w:val="clear" w:pos="540"/>
          <w:tab w:val="num" w:pos="-4962"/>
        </w:tabs>
        <w:spacing w:before="120" w:after="120"/>
        <w:ind w:left="425" w:hanging="425"/>
        <w:jc w:val="both"/>
      </w:pPr>
      <w:r w:rsidRPr="002256AE">
        <w:t xml:space="preserve">Ak nie je NFP alebo jeho časť vrátený z dôvodov uvedených v ods. 1 tohto čl. </w:t>
      </w:r>
      <w:del w:id="733" w:author="Autor">
        <w:r w:rsidRPr="00D64EC4">
          <w:delText>VZP</w:delText>
        </w:r>
      </w:del>
      <w:ins w:id="734" w:author="Autor">
        <w:r w:rsidRPr="002256AE">
          <w:t>VP</w:t>
        </w:r>
      </w:ins>
      <w:r w:rsidRPr="002256AE">
        <w:t xml:space="preserve"> iniciatívne zo strany Prijímateľa, s</w:t>
      </w:r>
      <w:r w:rsidR="00083609" w:rsidRPr="002256AE">
        <w:t>umu vrátenia NFP alebo jeho časti stanoví Poskytovateľ v ŽoV, ktorú zašle Prijímateľovi</w:t>
      </w:r>
      <w:r w:rsidR="00D770E2" w:rsidRPr="002256AE">
        <w:t xml:space="preserve"> </w:t>
      </w:r>
      <w:r w:rsidR="006A5928" w:rsidRPr="002256AE">
        <w:t xml:space="preserve">aj </w:t>
      </w:r>
      <w:del w:id="735" w:author="Autor">
        <w:r w:rsidR="00D770E2">
          <w:delText>prostredníctvom ITMS2014+</w:delText>
        </w:r>
        <w:r w:rsidR="00083609">
          <w:delText>.</w:delText>
        </w:r>
      </w:del>
      <w:ins w:id="736" w:author="Auto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ŽoV</w:t>
        </w:r>
        <w:r w:rsidR="00455EFF">
          <w:t xml:space="preserve"> dochádza zverejnením ŽoV Poskytovateľom vo verejnej časti ITMS2014+.</w:t>
        </w:r>
        <w:r w:rsidR="005D1133" w:rsidRPr="002256AE">
          <w:t xml:space="preserve"> Prijímateľ </w:t>
        </w:r>
        <w:r w:rsidR="00455EFF">
          <w:t xml:space="preserve">je o zverejnení ŽoV vo verejnej časti ITMS2014+ </w:t>
        </w:r>
        <w:r w:rsidR="005D1133" w:rsidRPr="002256AE">
          <w:t>informovaný automaticky generovanou notifikačnou elektronickou správou zo systému ITMS2014+</w:t>
        </w:r>
        <w:r w:rsidR="00455EFF">
          <w:t xml:space="preserve"> na e-mailovú adresu kontaktnej osoby</w:t>
        </w:r>
        <w:r w:rsidR="005D1133" w:rsidRPr="002256AE">
          <w:t>.</w:t>
        </w:r>
      </w:ins>
      <w:r w:rsidR="005D1133" w:rsidRPr="002256AE">
        <w:t xml:space="preserve"> </w:t>
      </w:r>
      <w:r w:rsidR="00083609" w:rsidRPr="002256AE">
        <w:t xml:space="preserve">Poskytovateľ v ŽoV uvedie výšku NFP, ktorú má Prijímateľ vrátiť a zároveň určí čísla účtov, na ktoré je Prijímateľ povinný vrátenie vykonať. </w:t>
      </w:r>
      <w:del w:id="737" w:author="Autor">
        <w:r w:rsidR="007817ED">
          <w:delText xml:space="preserve">V prípade </w:delText>
        </w:r>
        <w:r w:rsidR="00845B7C">
          <w:delText xml:space="preserve">mimoriadneho ukončenia Projektu alebo v prípade </w:delText>
        </w:r>
        <w:r w:rsidR="007817ED">
          <w:delText xml:space="preserve">povinnosti vrátenia </w:delText>
        </w:r>
        <w:r w:rsidR="007817ED" w:rsidRPr="007817ED">
          <w:delText xml:space="preserve">NFP na základe rozhodnutia správneho orgánu, Poskytovateľ nie je povinný zaslať Prijímateľovi ŽoV, keďže suma NFP, ktorá </w:delText>
        </w:r>
        <w:r w:rsidR="00D4679E">
          <w:delText>sa má vrátiť, vyplýva z</w:delText>
        </w:r>
        <w:r w:rsidR="00F15516">
          <w:delText xml:space="preserve"> dôvodu </w:delText>
        </w:r>
        <w:r w:rsidR="00D4679E" w:rsidRPr="00D4679E">
          <w:delText>mimoriadne</w:delText>
        </w:r>
        <w:r w:rsidR="00D4679E">
          <w:delText xml:space="preserve">ho </w:delText>
        </w:r>
        <w:r w:rsidR="00D4679E">
          <w:lastRenderedPageBreak/>
          <w:delText>ukončenia</w:delText>
        </w:r>
        <w:r w:rsidR="00D4679E" w:rsidRPr="00D4679E">
          <w:delText xml:space="preserve"> Projektu</w:delText>
        </w:r>
        <w:r w:rsidR="007817ED" w:rsidRPr="007817ED">
          <w:delText xml:space="preserve">, resp. zo znenia daného rozhodnutia; lehota na vrátenie NFP na základe </w:delText>
        </w:r>
        <w:r w:rsidR="00F15516">
          <w:delText xml:space="preserve">mimoriadneho ukončenia Projektu </w:delText>
        </w:r>
        <w:r w:rsidR="007817ED" w:rsidRPr="007817ED">
          <w:delText>alebo správneho rozhodnutia je rovnaká ako na vrátenie NFP alebo jeho časti na základe ŽoV podľa odseku 4 tohto článku VP.</w:delText>
        </w:r>
      </w:del>
    </w:p>
    <w:p w14:paraId="513DA7C5" w14:textId="77777777" w:rsidR="004C0998" w:rsidRPr="002256AE" w:rsidRDefault="004C0998" w:rsidP="004C0998">
      <w:pPr>
        <w:pStyle w:val="Odsekzoznamu"/>
        <w:ind w:left="540"/>
        <w:rPr>
          <w:rFonts w:eastAsia="Calibri"/>
        </w:rPr>
      </w:pPr>
    </w:p>
    <w:p w14:paraId="035B088D" w14:textId="2839815A" w:rsidR="00EE0DF4" w:rsidRPr="002256AE" w:rsidRDefault="00083609" w:rsidP="00D770E2">
      <w:pPr>
        <w:numPr>
          <w:ilvl w:val="0"/>
          <w:numId w:val="13"/>
        </w:numPr>
        <w:tabs>
          <w:tab w:val="clear" w:pos="540"/>
          <w:tab w:val="num" w:pos="-4962"/>
        </w:tabs>
        <w:spacing w:before="120" w:after="120"/>
        <w:ind w:left="425" w:hanging="425"/>
        <w:jc w:val="both"/>
      </w:pPr>
      <w:r w:rsidRPr="002256AE">
        <w:t xml:space="preserve">Prijímateľ je povinný vrátiť NFP alebo jeho časť uvedený v ŽoV do </w:t>
      </w:r>
      <w:bookmarkStart w:id="738" w:name="_GoBack"/>
      <w:r w:rsidRPr="002256AE">
        <w:t xml:space="preserve">60 </w:t>
      </w:r>
      <w:ins w:id="739" w:author="Autor">
        <w:r w:rsidR="00EF44B2">
          <w:t>kale</w:t>
        </w:r>
        <w:bookmarkEnd w:id="738"/>
        <w:r w:rsidR="00EF44B2">
          <w:t xml:space="preserve">ndárnych </w:t>
        </w:r>
      </w:ins>
      <w:r w:rsidRPr="002256AE">
        <w:t xml:space="preserve">dní odo dňa </w:t>
      </w:r>
      <w:r w:rsidR="00B521A2" w:rsidRPr="002256AE">
        <w:t xml:space="preserve">doručenia </w:t>
      </w:r>
      <w:r w:rsidRPr="002256AE">
        <w:t>ŽoV</w:t>
      </w:r>
      <w:r w:rsidR="00D11D89" w:rsidRPr="002256AE">
        <w:t xml:space="preserve"> Prijímateľovi vo verejnej časti ITMS2014+</w:t>
      </w:r>
      <w:r w:rsidRPr="002256AE">
        <w:t>.</w:t>
      </w:r>
      <w:r w:rsidR="005D1133" w:rsidRPr="002256AE">
        <w:t xml:space="preserve"> </w:t>
      </w:r>
      <w:ins w:id="740" w:author="Autor">
        <w:r w:rsidR="005D1133" w:rsidRPr="002256AE">
          <w:t>Deň doručenia vo</w:t>
        </w:r>
        <w:r w:rsidR="00EF44B2">
          <w:t> </w:t>
        </w:r>
        <w:r w:rsidR="005D1133" w:rsidRPr="002256AE">
          <w:t>verejnej časti ITMS2014+ je totožný s dňom prechodu ŽoV do stavu „Odoslaný dlžníkovi“ v systéme ITMS2014+. Dňom nasledujúcim po dni sprístupnenia ŽoV vo</w:t>
        </w:r>
        <w:r w:rsidR="000534C1">
          <w:t> </w:t>
        </w:r>
        <w:r w:rsidR="005D1133" w:rsidRPr="002256AE">
          <w:t>verejnej časti ITMS2014+ začína plynúť 60 dňová lehota splatnosti.</w:t>
        </w:r>
        <w:r w:rsidRPr="002256AE">
          <w:t xml:space="preserve"> </w:t>
        </w:r>
      </w:ins>
      <w:r w:rsidR="00D11D89" w:rsidRPr="002256AE">
        <w:t>P</w:t>
      </w:r>
      <w:r w:rsidR="00EA40D3" w:rsidRPr="002256AE">
        <w:t xml:space="preserve">replatok vzniknutý na základe zúčtovania Preddavkovej platby </w:t>
      </w:r>
      <w:r w:rsidR="00D11D89" w:rsidRPr="002256AE">
        <w:t xml:space="preserve">je </w:t>
      </w:r>
      <w:del w:id="741" w:author="Autor">
        <w:r w:rsidR="00D11D89">
          <w:delText>p</w:delText>
        </w:r>
        <w:r w:rsidR="00D11D89" w:rsidRPr="00EA40D3">
          <w:delText>rijímateľ</w:delText>
        </w:r>
      </w:del>
      <w:ins w:id="742" w:author="Autor">
        <w:r w:rsidR="005D1133" w:rsidRPr="002256AE">
          <w:t>P</w:t>
        </w:r>
        <w:r w:rsidR="00D11D89" w:rsidRPr="002256AE">
          <w:t>rijímateľ</w:t>
        </w:r>
      </w:ins>
      <w:r w:rsidR="00D11D89" w:rsidRPr="002256AE">
        <w:t xml:space="preserve"> povinný vrátiť </w:t>
      </w:r>
      <w:r w:rsidR="00EA40D3" w:rsidRPr="002256AE">
        <w:t xml:space="preserve">najneskôr spolu s predložením Doplňujúcich údajov k preukázaniu dodania predmetu plnenia na základe oznámenia o vysporiadaní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w:t>
      </w:r>
      <w:del w:id="743" w:author="Autor">
        <w:r>
          <w:delText>ani nedôjde k</w:delText>
        </w:r>
        <w:r w:rsidR="00B7700F">
          <w:delText xml:space="preserve"> udeleniu </w:delText>
        </w:r>
        <w:commentRangeStart w:id="744"/>
        <w:r w:rsidR="00B7700F">
          <w:delText xml:space="preserve">súhlasu </w:delText>
        </w:r>
        <w:commentRangeEnd w:id="744"/>
        <w:r w:rsidR="00B7700F">
          <w:rPr>
            <w:rStyle w:val="Odkaznakomentr"/>
            <w:szCs w:val="20"/>
          </w:rPr>
          <w:commentReference w:id="744"/>
        </w:r>
        <w:r w:rsidR="00B7700F">
          <w:delText>štatutárneho orgánu Prijímateľa so splátkovým kalendárom, resp. odkladom plnenia</w:delText>
        </w:r>
        <w:r>
          <w:delText>, Poskytovateľ:</w:delText>
        </w:r>
      </w:del>
      <w:ins w:id="745" w:author="Autor">
        <w:r w:rsidRPr="002256AE">
          <w:t>Poskytovateľ:</w:t>
        </w:r>
      </w:ins>
    </w:p>
    <w:p w14:paraId="5663BA60" w14:textId="77777777" w:rsidR="00EE0DF4" w:rsidRPr="002256AE" w:rsidRDefault="00083609">
      <w:pPr>
        <w:numPr>
          <w:ilvl w:val="1"/>
          <w:numId w:val="55"/>
        </w:numPr>
        <w:tabs>
          <w:tab w:val="clear" w:pos="1440"/>
          <w:tab w:val="num" w:pos="709"/>
        </w:tabs>
        <w:spacing w:line="264" w:lineRule="auto"/>
        <w:ind w:left="709" w:hanging="283"/>
        <w:jc w:val="both"/>
      </w:pPr>
      <w:r w:rsidRPr="002256A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24C0019B"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bolo NFP poskytnuté, Úradu              pre verejné obstarávanie (ak ide o porušenie pravidiel a postupov verejného obstarávania) alebo</w:t>
      </w:r>
      <w:del w:id="746" w:author="Autor">
        <w:r>
          <w:delText xml:space="preserve"> </w:delText>
        </w:r>
      </w:del>
    </w:p>
    <w:p w14:paraId="476C87B4" w14:textId="750A6F6C" w:rsidR="00D04447" w:rsidRPr="002256AE" w:rsidRDefault="00D04447" w:rsidP="002256AE">
      <w:pPr>
        <w:spacing w:before="120" w:after="120"/>
        <w:ind w:left="425"/>
        <w:jc w:val="both"/>
        <w:rPr>
          <w:ins w:id="747" w:author="Autor"/>
        </w:rPr>
      </w:pPr>
      <w:ins w:id="748" w:author="Autor">
        <w:r w:rsidRPr="002256AE">
          <w:t xml:space="preserve">c) </w:t>
        </w:r>
      </w:ins>
      <w:r w:rsidR="00083609" w:rsidRPr="002256AE">
        <w:t>postupuje podľa § 41</w:t>
      </w:r>
      <w:r w:rsidR="00B1724C">
        <w:t xml:space="preserve"> </w:t>
      </w:r>
      <w:del w:id="749" w:author="Autor">
        <w:r w:rsidR="00083609">
          <w:delText>ods. 5</w:delText>
        </w:r>
      </w:del>
      <w:ins w:id="750" w:author="Autor">
        <w:r w:rsidR="00B1724C">
          <w:t>a 41a</w:t>
        </w:r>
      </w:ins>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rsidP="00773ECD">
      <w:pPr>
        <w:pStyle w:val="Odsekzoznamu"/>
        <w:numPr>
          <w:ilvl w:val="0"/>
          <w:numId w:val="13"/>
        </w:numPr>
        <w:spacing w:before="120" w:after="120"/>
        <w:jc w:val="both"/>
        <w:pPrChange w:id="751" w:author="Autor">
          <w:pPr>
            <w:numPr>
              <w:numId w:val="13"/>
            </w:numPr>
            <w:tabs>
              <w:tab w:val="num" w:pos="-4962"/>
            </w:tabs>
            <w:spacing w:before="120" w:after="120"/>
            <w:ind w:left="540" w:hanging="540"/>
            <w:jc w:val="both"/>
          </w:pPr>
        </w:pPrChange>
      </w:pPr>
      <w:r w:rsidRPr="002256AE">
        <w:t>Prijímateľ</w:t>
      </w:r>
      <w:ins w:id="752" w:author="Autor">
        <w:r w:rsidR="005B2C37">
          <w:t xml:space="preserve">, </w:t>
        </w:r>
        <w:r w:rsidR="005B2C37" w:rsidRPr="00307126">
          <w:t>ktorý je štátnou rozpočtovou organizáciou</w:t>
        </w:r>
      </w:ins>
      <w:r w:rsidRPr="002256AE">
        <w:t xml:space="preserve"> realizuje vrátenie NFP alebo jeho časti formou platby na účet alebo formou rozpočtového opatrenia v súlade so žiadosťou o vrátenie finančných prostriedkov.</w:t>
      </w:r>
    </w:p>
    <w:p w14:paraId="5B09E0D1" w14:textId="0640CC8E" w:rsidR="005B2C37" w:rsidRDefault="005B2C37" w:rsidP="005B2C37">
      <w:pPr>
        <w:numPr>
          <w:ilvl w:val="0"/>
          <w:numId w:val="13"/>
        </w:numPr>
        <w:tabs>
          <w:tab w:val="clear" w:pos="540"/>
          <w:tab w:val="num" w:pos="-4962"/>
        </w:tabs>
        <w:spacing w:before="120" w:after="120"/>
        <w:ind w:left="425" w:hanging="425"/>
        <w:jc w:val="both"/>
      </w:pPr>
      <w:r w:rsidRPr="002256AE">
        <w:t xml:space="preserve">Vrátenie NFP alebo jeho časti formou </w:t>
      </w:r>
      <w:del w:id="753" w:author="Autor">
        <w:r w:rsidR="00CA1DC8" w:rsidRPr="0075034F">
          <w:rPr>
            <w:szCs w:val="22"/>
          </w:rPr>
          <w:delText>platby na účet</w:delText>
        </w:r>
      </w:del>
      <w:ins w:id="754" w:author="Autor">
        <w:r w:rsidRPr="002256AE">
          <w:t>rozpočtového opatrenia</w:t>
        </w:r>
      </w:ins>
      <w:r w:rsidRPr="002256AE">
        <w:t xml:space="preserve"> vykoná Prijímateľ prostredníctvom </w:t>
      </w:r>
      <w:del w:id="755" w:author="Autor">
        <w:r w:rsidR="00CA1DC8" w:rsidRPr="0075034F">
          <w:rPr>
            <w:szCs w:val="22"/>
          </w:rPr>
          <w:delText xml:space="preserve">platobného príkazu v banke s uvedením jedinečného, systémom </w:delText>
        </w:r>
      </w:del>
      <w:r w:rsidRPr="002256AE">
        <w:t>ITMS2014</w:t>
      </w:r>
      <w:del w:id="756" w:author="Autor">
        <w:r w:rsidR="00CA1DC8" w:rsidRPr="0075034F">
          <w:rPr>
            <w:szCs w:val="22"/>
          </w:rPr>
          <w:delText xml:space="preserve">+ automaticky generovaného variabilného symbolu. </w:delText>
        </w:r>
      </w:del>
      <w:ins w:id="757" w:author="Autor">
        <w:r w:rsidRPr="002256AE">
          <w:t>+.</w:t>
        </w:r>
      </w:ins>
    </w:p>
    <w:p w14:paraId="25029E33" w14:textId="77777777" w:rsidR="005B2C37" w:rsidRDefault="005B2C37" w:rsidP="005B2C37">
      <w:pPr>
        <w:numPr>
          <w:ilvl w:val="0"/>
          <w:numId w:val="13"/>
        </w:numPr>
        <w:tabs>
          <w:tab w:val="clear" w:pos="540"/>
          <w:tab w:val="num" w:pos="-4962"/>
        </w:tabs>
        <w:spacing w:before="120" w:after="120"/>
        <w:ind w:left="425" w:hanging="425"/>
        <w:jc w:val="both"/>
        <w:rPr>
          <w:ins w:id="758" w:author="Autor"/>
        </w:rPr>
      </w:pPr>
      <w:ins w:id="759" w:author="Autor">
        <w:r>
          <w:t xml:space="preserve">Prijímateľ, ktorý nie je štátnou rozpočtovou organizáciou </w:t>
        </w:r>
        <w:r w:rsidRPr="00307126">
          <w:t>realizuje vrátenie NFP alebo jeho časti formou platby na účet</w:t>
        </w:r>
        <w:r>
          <w:t>.</w:t>
        </w:r>
      </w:ins>
    </w:p>
    <w:p w14:paraId="707BD00F" w14:textId="7EF4091F" w:rsidR="005B2C37" w:rsidRDefault="005B2C37" w:rsidP="005B2C37">
      <w:pPr>
        <w:numPr>
          <w:ilvl w:val="0"/>
          <w:numId w:val="13"/>
        </w:numPr>
        <w:tabs>
          <w:tab w:val="clear" w:pos="540"/>
          <w:tab w:val="num" w:pos="-4962"/>
        </w:tabs>
        <w:spacing w:before="120" w:after="120"/>
        <w:ind w:left="425" w:hanging="425"/>
        <w:jc w:val="both"/>
        <w:rPr>
          <w:ins w:id="760" w:author="Autor"/>
        </w:rPr>
      </w:pPr>
      <w:r>
        <w:t>V</w:t>
      </w:r>
      <w:r w:rsidRPr="00307126">
        <w:t xml:space="preserve">rátenie NFP alebo jeho časti formou </w:t>
      </w:r>
      <w:del w:id="761" w:author="Autor">
        <w:r w:rsidR="00CA1DC8" w:rsidRPr="0060056F">
          <w:delText>rozpočtového opatrenia</w:delText>
        </w:r>
      </w:del>
      <w:ins w:id="762" w:author="Autor">
        <w:r w:rsidRPr="00307126">
          <w:t>platby na účet</w:t>
        </w:r>
        <w:r>
          <w:t xml:space="preserve"> </w:t>
        </w:r>
        <w:r w:rsidRPr="00307126">
          <w:t>je Prijímateľ povinný realizovať prostredníctvom príkazu na SEPA inkaso v rámci ITMS2014+ s uvedením jedinečného, ITMS2014+ automaticky generovaného variabilného symbolu; to neplatí pre Prijímateľa, ktorý je štátnou rozpočtovou organizáciou</w:t>
        </w:r>
        <w:r>
          <w:t>.</w:t>
        </w:r>
      </w:ins>
    </w:p>
    <w:p w14:paraId="58E9BEDE" w14:textId="730EEA89" w:rsidR="005B2C37" w:rsidRDefault="005B2C37" w:rsidP="005B2C37">
      <w:pPr>
        <w:numPr>
          <w:ilvl w:val="0"/>
          <w:numId w:val="13"/>
        </w:numPr>
        <w:tabs>
          <w:tab w:val="clear" w:pos="540"/>
          <w:tab w:val="num" w:pos="-4962"/>
        </w:tabs>
        <w:spacing w:before="120" w:after="120"/>
        <w:ind w:left="425" w:hanging="425"/>
        <w:jc w:val="both"/>
      </w:pPr>
      <w:ins w:id="763" w:author="Autor">
        <w:r w:rsidRPr="00307126">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w:t>
        </w:r>
      </w:ins>
      <w:r w:rsidRPr="00307126">
        <w:t xml:space="preserve"> vykoná </w:t>
      </w:r>
      <w:del w:id="764" w:author="Autor">
        <w:r w:rsidR="00C97411">
          <w:delText>P</w:delText>
        </w:r>
        <w:r w:rsidR="00CA1DC8" w:rsidRPr="0060056F">
          <w:delText>rijímateľ v Rozpočtovom informačnom systéme</w:delText>
        </w:r>
      </w:del>
      <w:ins w:id="765" w:author="Autor">
        <w:r w:rsidRPr="00307126">
          <w:t>vrátenie prostredníctvom platobného príkazu v banke s uvedením jedinečného, ITMS2014+ automaticky generovaného variabilného symbolu</w:t>
        </w:r>
      </w:ins>
      <w:r w:rsidRPr="00307126">
        <w:t>.</w:t>
      </w:r>
    </w:p>
    <w:p w14:paraId="1A4C2863" w14:textId="77777777" w:rsidR="005B2C37" w:rsidRPr="00307126" w:rsidRDefault="005B2C37" w:rsidP="005B2C37">
      <w:pPr>
        <w:numPr>
          <w:ilvl w:val="0"/>
          <w:numId w:val="13"/>
        </w:numPr>
        <w:tabs>
          <w:tab w:val="clear" w:pos="540"/>
          <w:tab w:val="num" w:pos="-4962"/>
        </w:tabs>
        <w:spacing w:before="120" w:after="120"/>
        <w:ind w:left="425" w:hanging="425"/>
        <w:jc w:val="both"/>
        <w:rPr>
          <w:ins w:id="766" w:author="Autor"/>
        </w:rPr>
      </w:pPr>
      <w:ins w:id="767" w:author="Autor">
        <w:r w:rsidRPr="00307126">
          <w:t xml:space="preserve">Pre zabezpečenie využitia príkazu na SEPA inkaso ako spôsobu vrátenia NFP alebo jeho časti sa Prijímateľ najneskôr pred zadaním prvého príkazu na SEPA inkaso prostredníctvom ITMS2014+ v zmysle odseku 6 tohto článku VZP zaväzuje zabezpečiť nasledovné: </w:t>
        </w:r>
      </w:ins>
    </w:p>
    <w:p w14:paraId="76B61A5B" w14:textId="77777777" w:rsidR="005B2C37" w:rsidRPr="00307126" w:rsidRDefault="005B2C37" w:rsidP="00360B63">
      <w:pPr>
        <w:numPr>
          <w:ilvl w:val="1"/>
          <w:numId w:val="13"/>
        </w:numPr>
        <w:tabs>
          <w:tab w:val="clear" w:pos="1440"/>
        </w:tabs>
        <w:spacing w:line="264" w:lineRule="auto"/>
        <w:ind w:left="709" w:hanging="283"/>
        <w:jc w:val="both"/>
        <w:rPr>
          <w:ins w:id="768" w:author="Autor"/>
        </w:rPr>
      </w:pPr>
      <w:ins w:id="769" w:author="Autor">
        <w:r w:rsidRPr="00307126">
          <w:lastRenderedPageBreak/>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ins>
    </w:p>
    <w:p w14:paraId="431DFE55" w14:textId="77777777" w:rsidR="005B2C37" w:rsidRDefault="005B2C37" w:rsidP="00360B63">
      <w:pPr>
        <w:numPr>
          <w:ilvl w:val="1"/>
          <w:numId w:val="13"/>
        </w:numPr>
        <w:tabs>
          <w:tab w:val="clear" w:pos="1440"/>
        </w:tabs>
        <w:spacing w:line="264" w:lineRule="auto"/>
        <w:ind w:left="709" w:hanging="283"/>
        <w:jc w:val="both"/>
        <w:rPr>
          <w:ins w:id="770" w:author="Autor"/>
        </w:rPr>
      </w:pPr>
      <w:ins w:id="771" w:author="Autor">
        <w:r w:rsidRPr="00307126">
          <w:t>Prijímateľ na základe podpísaného Mandátu na inkaso zadá súhlas s inkasom v banke, v ktorej má zriadený účet, z ktorého chce realizovať vrátenie NFP alebo jeho časti.</w:t>
        </w:r>
        <w:r>
          <w:t xml:space="preserve">                                                                                                                 </w:t>
        </w:r>
      </w:ins>
    </w:p>
    <w:p w14:paraId="7BE6A9B8" w14:textId="70B2E4A8" w:rsidR="005B2C37" w:rsidRPr="002256AE" w:rsidRDefault="005B2C37" w:rsidP="00360B63">
      <w:pPr>
        <w:pStyle w:val="Odsekzoznamu"/>
        <w:spacing w:before="120" w:after="120"/>
        <w:ind w:left="540"/>
        <w:jc w:val="both"/>
        <w:rPr>
          <w:ins w:id="772" w:author="Autor"/>
        </w:rPr>
      </w:pPr>
      <w:ins w:id="773" w:author="Autor">
        <w:r w:rsidRPr="00307126">
          <w:t xml:space="preserve">Mandát na inkaso udelený Prijímateľom neoprávňuje Poskytovateľa na automatické </w:t>
        </w:r>
        <w:r>
          <w:t xml:space="preserve">  </w:t>
        </w:r>
        <w:r w:rsidRPr="00307126">
          <w:t>odpísanie sumy finančných prostriedkov z účtu Prijímateľa. Mandát na inkaso bude využitý až na základe príkazu na SEPA inkaso zadaného Prijímateľom v ITMS2014+ a slúži na zjednodušenie vysporiadania finančných vzťahov.</w:t>
        </w:r>
      </w:ins>
    </w:p>
    <w:p w14:paraId="51A1CCCC" w14:textId="1E4888C6" w:rsidR="00D4194C" w:rsidRPr="002256AE" w:rsidRDefault="00D4194C" w:rsidP="00D770E2">
      <w:pPr>
        <w:numPr>
          <w:ilvl w:val="0"/>
          <w:numId w:val="13"/>
        </w:numPr>
        <w:tabs>
          <w:tab w:val="clear" w:pos="540"/>
          <w:tab w:val="num" w:pos="-4962"/>
        </w:tabs>
        <w:spacing w:before="120" w:after="120"/>
        <w:ind w:left="425" w:hanging="425"/>
        <w:jc w:val="both"/>
      </w:pPr>
      <w:r w:rsidRPr="002256AE">
        <w:t xml:space="preserve">Ak Prijímateľ zistí Nezrovnalosť súvisiacu s Projektom, </w:t>
      </w:r>
      <w:del w:id="774" w:author="Autor">
        <w:r w:rsidRPr="00834F40">
          <w:delText>zaväzuje sa</w:delText>
        </w:r>
      </w:del>
      <w:ins w:id="775" w:author="Autor">
        <w:r w:rsidR="00762912">
          <w:t>je povinný</w:t>
        </w:r>
      </w:ins>
    </w:p>
    <w:p w14:paraId="473A7D4F" w14:textId="77777777" w:rsidR="00D4194C" w:rsidRPr="002256AE" w:rsidRDefault="00D4194C" w:rsidP="00773ECD">
      <w:pPr>
        <w:numPr>
          <w:ilvl w:val="1"/>
          <w:numId w:val="13"/>
        </w:numPr>
        <w:tabs>
          <w:tab w:val="clear" w:pos="1440"/>
        </w:tabs>
        <w:spacing w:line="264" w:lineRule="auto"/>
        <w:ind w:left="709" w:hanging="283"/>
        <w:jc w:val="both"/>
        <w:pPrChange w:id="776" w:author="Autor">
          <w:pPr>
            <w:numPr>
              <w:ilvl w:val="1"/>
              <w:numId w:val="13"/>
            </w:numPr>
            <w:tabs>
              <w:tab w:val="num" w:pos="1440"/>
            </w:tabs>
            <w:spacing w:line="264" w:lineRule="auto"/>
            <w:ind w:left="1440" w:hanging="360"/>
            <w:jc w:val="both"/>
          </w:pPr>
        </w:pPrChange>
      </w:pPr>
      <w:r w:rsidRPr="002256AE">
        <w:t>bezodkladne túto Nezrovnalosť oznámiť Poskytovateľovi,</w:t>
      </w:r>
    </w:p>
    <w:p w14:paraId="29E61951" w14:textId="77777777" w:rsidR="00D4194C" w:rsidRPr="002256AE" w:rsidRDefault="00D4194C" w:rsidP="00773ECD">
      <w:pPr>
        <w:numPr>
          <w:ilvl w:val="1"/>
          <w:numId w:val="13"/>
        </w:numPr>
        <w:tabs>
          <w:tab w:val="clear" w:pos="1440"/>
        </w:tabs>
        <w:spacing w:line="264" w:lineRule="auto"/>
        <w:ind w:left="709" w:hanging="283"/>
        <w:jc w:val="both"/>
        <w:pPrChange w:id="777" w:author="Autor">
          <w:pPr>
            <w:numPr>
              <w:ilvl w:val="1"/>
              <w:numId w:val="13"/>
            </w:numPr>
            <w:tabs>
              <w:tab w:val="num" w:pos="1440"/>
            </w:tabs>
            <w:spacing w:line="264" w:lineRule="auto"/>
            <w:ind w:left="1440" w:hanging="360"/>
            <w:jc w:val="both"/>
          </w:pPr>
        </w:pPrChange>
      </w:pPr>
      <w:r w:rsidRPr="002256AE">
        <w:t>predložiť Poskytovateľovi príslušné dokumenty týkajúce sa tejto Nezrovnalosti a</w:t>
      </w:r>
    </w:p>
    <w:p w14:paraId="7B65F530" w14:textId="7BD80078" w:rsidR="00D4194C" w:rsidRPr="002256AE" w:rsidRDefault="00D4194C" w:rsidP="00773ECD">
      <w:pPr>
        <w:numPr>
          <w:ilvl w:val="1"/>
          <w:numId w:val="13"/>
        </w:numPr>
        <w:tabs>
          <w:tab w:val="clear" w:pos="1440"/>
        </w:tabs>
        <w:spacing w:line="264" w:lineRule="auto"/>
        <w:ind w:left="709" w:hanging="283"/>
        <w:jc w:val="both"/>
        <w:pPrChange w:id="778" w:author="Autor">
          <w:pPr>
            <w:numPr>
              <w:ilvl w:val="1"/>
              <w:numId w:val="13"/>
            </w:numPr>
            <w:tabs>
              <w:tab w:val="num" w:pos="1440"/>
            </w:tabs>
            <w:spacing w:line="264" w:lineRule="auto"/>
            <w:ind w:left="1440" w:hanging="360"/>
            <w:jc w:val="both"/>
          </w:pPr>
        </w:pPrChange>
      </w:pPr>
      <w:r w:rsidRPr="002256AE">
        <w:t>vysporiadať túto Nezrovnalosť postupom</w:t>
      </w:r>
      <w:r w:rsidR="005C39BB" w:rsidRPr="002256AE">
        <w:t xml:space="preserve"> podľa ods. 5 až </w:t>
      </w:r>
      <w:r w:rsidR="0075034F" w:rsidRPr="002256AE">
        <w:t>7</w:t>
      </w:r>
      <w:r w:rsidR="005C39BB" w:rsidRPr="002256AE">
        <w:t xml:space="preserve"> tohto čl. V</w:t>
      </w:r>
      <w:r w:rsidRPr="002256AE">
        <w:t xml:space="preserve">P; ustanovenia týkajúce </w:t>
      </w:r>
      <w:r w:rsidR="00D32D2E" w:rsidRPr="002256AE">
        <w:t xml:space="preserve">sa </w:t>
      </w:r>
      <w:r w:rsidRPr="002256AE">
        <w:t>ŽoV sa nepoužijú.</w:t>
      </w:r>
    </w:p>
    <w:p w14:paraId="2FB07737" w14:textId="5FB3E945" w:rsidR="0015261C" w:rsidRPr="002256AE" w:rsidRDefault="00D4194C" w:rsidP="00773ECD">
      <w:pPr>
        <w:spacing w:before="240" w:line="264" w:lineRule="auto"/>
        <w:ind w:left="426"/>
        <w:jc w:val="both"/>
        <w:pPrChange w:id="779" w:author="Autor">
          <w:pPr>
            <w:spacing w:before="240" w:line="264" w:lineRule="auto"/>
            <w:ind w:left="540"/>
            <w:jc w:val="both"/>
          </w:pPr>
        </w:pPrChange>
      </w:pPr>
      <w:r w:rsidRPr="002256AE">
        <w:t>Uvedené povinnosti má Prijímateľ do 31.08.2027. Táto doba sa predĺži ak nastanú skutočnosti uvedené v článku 140 všeobecného nariadenia, a to o čas trvania týchto skutočností</w:t>
      </w:r>
      <w:del w:id="780" w:author="Autor">
        <w:r w:rsidRPr="00834F40">
          <w:delText>..</w:delText>
        </w:r>
      </w:del>
      <w:ins w:id="781" w:author="Autor">
        <w:r w:rsidRPr="002256AE">
          <w:t>.</w:t>
        </w:r>
      </w:ins>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rPr>
          <w:ins w:id="782" w:author="Autor"/>
        </w:rPr>
      </w:pPr>
      <w:ins w:id="783" w:author="Autor">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t>.</w:t>
        </w:r>
      </w:ins>
    </w:p>
    <w:p w14:paraId="24F3F47A" w14:textId="1408F800"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del w:id="784" w:author="Autor">
        <w:r>
          <w:delText xml:space="preserve"> </w:delText>
        </w:r>
      </w:del>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nevysporiadané. </w:t>
      </w:r>
    </w:p>
    <w:p w14:paraId="3DF6A544" w14:textId="44D52A24" w:rsidR="00EE0DF4" w:rsidRPr="002256AE" w:rsidRDefault="00083609">
      <w:pPr>
        <w:numPr>
          <w:ilvl w:val="0"/>
          <w:numId w:val="13"/>
        </w:numPr>
        <w:tabs>
          <w:tab w:val="clear" w:pos="540"/>
          <w:tab w:val="num" w:pos="-4962"/>
        </w:tabs>
        <w:spacing w:before="120" w:after="120"/>
        <w:ind w:left="425" w:hanging="425"/>
        <w:jc w:val="both"/>
      </w:pPr>
      <w:r w:rsidRPr="002256AE">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427A11FF"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r>
      <w:del w:id="785" w:author="Autor">
        <w:r>
          <w:delText xml:space="preserve">v znení neskorších predpisov </w:delText>
        </w:r>
      </w:del>
      <w:r w:rsidRPr="002256AE">
        <w:t xml:space="preserve">je povinný účtovať o skutočnostiach týkajúcich sa </w:t>
      </w:r>
      <w:del w:id="786" w:author="Autor">
        <w:r>
          <w:delText>projektu</w:delText>
        </w:r>
      </w:del>
      <w:ins w:id="787" w:author="Autor">
        <w:r w:rsidR="00214715" w:rsidRPr="002256AE">
          <w:t>P</w:t>
        </w:r>
        <w:r w:rsidRPr="002256AE">
          <w:t>rojektu</w:t>
        </w:r>
      </w:ins>
      <w:r w:rsidRPr="002256AE">
        <w:t xml:space="preserve">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w:t>
      </w:r>
      <w:del w:id="788" w:author="Autor">
        <w:r>
          <w:delText xml:space="preserve">                    </w:delText>
        </w:r>
      </w:del>
      <w:r w:rsidRPr="002256AE">
        <w:t>bez vytvorenia analytických účtov v členení podľa jednotlivých projektov, ak účtuje</w:t>
      </w:r>
      <w:del w:id="789" w:author="Autor">
        <w:r>
          <w:delText xml:space="preserve">               </w:delText>
        </w:r>
      </w:del>
      <w:r w:rsidRPr="002256AE">
        <w:t xml:space="preserve"> v sústave podvojného účtovníctva. </w:t>
      </w:r>
    </w:p>
    <w:p w14:paraId="6EBC9962" w14:textId="60114737" w:rsidR="00EE0DF4" w:rsidRPr="002256AE" w:rsidRDefault="00083609">
      <w:pPr>
        <w:numPr>
          <w:ilvl w:val="0"/>
          <w:numId w:val="37"/>
        </w:numPr>
        <w:tabs>
          <w:tab w:val="clear" w:pos="540"/>
        </w:tabs>
        <w:spacing w:before="120" w:after="120"/>
        <w:ind w:left="426" w:hanging="426"/>
        <w:jc w:val="both"/>
      </w:pPr>
      <w:r w:rsidRPr="002256AE">
        <w:lastRenderedPageBreak/>
        <w:t xml:space="preserve">Záznamy v účtovníctve musia zabezpečiť údaje na účely monitorovania pokroku dosiahnutého pri Realizácii </w:t>
      </w:r>
      <w:del w:id="790" w:author="Autor">
        <w:r>
          <w:delText xml:space="preserve"> </w:delText>
        </w:r>
      </w:del>
      <w:r w:rsidRPr="002256AE">
        <w:t xml:space="preserve">Projektu, vytvoriť základ pre nárokovanie platieb </w:t>
      </w:r>
      <w:r w:rsidRPr="002256AE">
        <w:br/>
        <w:t>a uľahčiť proces overovania a kontroly výdavkov zo strany príslušných orgánov.</w:t>
      </w:r>
    </w:p>
    <w:p w14:paraId="5455422E" w14:textId="11E5F22F" w:rsidR="00EE0DF4" w:rsidRPr="002256AE" w:rsidRDefault="00083609" w:rsidP="00773ECD">
      <w:pPr>
        <w:pStyle w:val="Odsekzoznamu11"/>
        <w:numPr>
          <w:ilvl w:val="0"/>
          <w:numId w:val="37"/>
        </w:numPr>
        <w:tabs>
          <w:tab w:val="clear" w:pos="540"/>
          <w:tab w:val="left" w:pos="-4536"/>
        </w:tabs>
        <w:spacing w:before="120" w:after="120"/>
        <w:ind w:left="426" w:hanging="426"/>
        <w:contextualSpacing w:val="0"/>
        <w:jc w:val="both"/>
        <w:pPrChange w:id="791" w:author="Autor">
          <w:pPr>
            <w:pStyle w:val="Odsekzoznamu1"/>
            <w:numPr>
              <w:numId w:val="37"/>
            </w:numPr>
            <w:tabs>
              <w:tab w:val="left" w:pos="-4536"/>
            </w:tabs>
            <w:spacing w:before="120" w:after="120"/>
            <w:ind w:left="540" w:hanging="540"/>
            <w:contextualSpacing w:val="0"/>
            <w:jc w:val="both"/>
          </w:pPr>
        </w:pPrChange>
      </w:pPr>
      <w:r w:rsidRPr="002256AE">
        <w:t>Prijímateľ uchováva a ochraňuje účtovnú dokumentáciu podľa odseku 1</w:t>
      </w:r>
      <w:ins w:id="792" w:author="Autor">
        <w:r w:rsidR="00214715" w:rsidRPr="002256AE">
          <w:t xml:space="preserve"> tohto článku</w:t>
        </w:r>
      </w:ins>
      <w:r w:rsidRPr="002256AE">
        <w:t xml:space="preserve">, evidenciu podľa odseku 2 </w:t>
      </w:r>
      <w:ins w:id="793" w:author="Autor">
        <w:r w:rsidR="00214715" w:rsidRPr="002256AE">
          <w:t xml:space="preserve">tohto článku </w:t>
        </w:r>
      </w:ins>
      <w:r w:rsidRPr="002256AE">
        <w:t xml:space="preserve">a inú dokumentáciu týkajúcu sa Projektu v súlade so zákonom č. 431/2002 Z. z. o účtovníctve </w:t>
      </w:r>
      <w:del w:id="794" w:author="Autor">
        <w:r>
          <w:delText xml:space="preserve">v znení neskorších predpisov </w:delText>
        </w:r>
      </w:del>
      <w:r w:rsidRPr="002256AE">
        <w:t xml:space="preserve">a v lehote uvedenej v článku 19 VP. </w:t>
      </w:r>
    </w:p>
    <w:p w14:paraId="65D8C908" w14:textId="77777777" w:rsidR="00EE0DF4" w:rsidRPr="002256AE" w:rsidRDefault="00083609">
      <w:pPr>
        <w:numPr>
          <w:ilvl w:val="0"/>
          <w:numId w:val="37"/>
        </w:numPr>
        <w:tabs>
          <w:tab w:val="clear" w:pos="540"/>
        </w:tabs>
        <w:spacing w:before="120" w:after="120"/>
        <w:ind w:left="426" w:hanging="426"/>
        <w:jc w:val="both"/>
      </w:pPr>
      <w:r w:rsidRPr="002256AE">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3ADCC9FE" w14:textId="3B95A192"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Útvar </w:t>
      </w:r>
      <w:r w:rsidR="00B51529" w:rsidRPr="002256AE">
        <w:t>vnútorného auditu</w:t>
      </w:r>
      <w:r w:rsidRPr="002256AE">
        <w:t xml:space="preserve"> a nimi poverené osoby,</w:t>
      </w:r>
    </w:p>
    <w:p w14:paraId="433DDAF5" w14:textId="7A8BD94B"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Najvyšší kontrolný úrad SR, </w:t>
      </w:r>
      <w:r w:rsidR="00B51529" w:rsidRPr="002256AE">
        <w:t>Úrad vládneho auditu</w:t>
      </w:r>
      <w:r w:rsidRPr="002256AE">
        <w:t xml:space="preserve">, Certifikačný orgán a nimi poverené osoby, </w:t>
      </w:r>
    </w:p>
    <w:p w14:paraId="3705BFFF"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Orgán auditu, jeho spolupracujúce orgány 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3D1FF5C6" w:rsidR="008F796D" w:rsidRPr="002256AE" w:rsidRDefault="008F796D">
      <w:pPr>
        <w:pStyle w:val="Normlnywebov"/>
        <w:numPr>
          <w:ilvl w:val="1"/>
          <w:numId w:val="56"/>
        </w:numPr>
        <w:spacing w:before="120" w:beforeAutospacing="0" w:after="0" w:afterAutospacing="0" w:line="264" w:lineRule="auto"/>
        <w:ind w:left="709" w:hanging="283"/>
        <w:jc w:val="both"/>
        <w:rPr>
          <w:ins w:id="795" w:author="Autor"/>
        </w:rPr>
      </w:pPr>
      <w:ins w:id="796" w:author="Autor">
        <w:r w:rsidRPr="002256AE">
          <w:t>Orgán zabezpečujúci ochranu finančných záujmov EÚ</w:t>
        </w:r>
      </w:ins>
    </w:p>
    <w:p w14:paraId="02E848A0" w14:textId="3D88A973"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del w:id="797" w:author="Autor">
        <w:r>
          <w:delText>e</w:delText>
        </w:r>
      </w:del>
      <w:ins w:id="798" w:author="Autor">
        <w:r w:rsidR="008A06FB">
          <w:t>f</w:t>
        </w:r>
      </w:ins>
      <w:r w:rsidRPr="002256AE">
        <w:t xml:space="preserve">) v súlade s príslušnými právnymi predpismi SR a právnymi aktmi EÚ. </w:t>
      </w:r>
    </w:p>
    <w:p w14:paraId="2436E231" w14:textId="3860BD3D" w:rsidR="00EE0DF4" w:rsidRPr="002256AE" w:rsidRDefault="00083609">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ins w:id="799" w:author="Autor">
        <w:r w:rsidR="008A06FB">
          <w:t xml:space="preserve">hodnôt </w:t>
        </w:r>
      </w:ins>
      <w:r w:rsidRPr="002256AE">
        <w:t xml:space="preserve">Merateľných ukazovateľov Projektu a ďalšie povinnosti stanovené Prijímateľovi vo VP. Kontrola Projektu je vykonávaná v súlade </w:t>
      </w:r>
      <w:del w:id="800" w:author="Autor">
        <w:r>
          <w:delText xml:space="preserve">            </w:delText>
        </w:r>
      </w:del>
      <w:r w:rsidRPr="002256AE">
        <w:t xml:space="preserve">so zákonom o finančnej kontrole a  audite a to najmä formou administratívnej </w:t>
      </w:r>
      <w:ins w:id="801" w:author="Autor">
        <w:r w:rsidR="008A06FB">
          <w:t xml:space="preserve">finančnej </w:t>
        </w:r>
      </w:ins>
      <w:r w:rsidRPr="002256AE">
        <w:t xml:space="preserve">kontroly </w:t>
      </w:r>
      <w:del w:id="802" w:author="Autor">
        <w:r>
          <w:delText>kontrolovanej</w:delText>
        </w:r>
      </w:del>
      <w:ins w:id="803" w:author="Autor">
        <w:r w:rsidR="009A35A1">
          <w:t>povinnej</w:t>
        </w:r>
      </w:ins>
      <w:r w:rsidR="009A35A1" w:rsidRPr="002256AE">
        <w:t xml:space="preserve"> </w:t>
      </w:r>
      <w:r w:rsidRPr="002256AE">
        <w:t>osoby a</w:t>
      </w:r>
      <w:r w:rsidR="009A35A1">
        <w:t> </w:t>
      </w:r>
      <w:ins w:id="804" w:author="Autor">
        <w:r w:rsidR="009A35A1">
          <w:t xml:space="preserve">finančnej </w:t>
        </w:r>
      </w:ins>
      <w:r w:rsidRPr="002256AE">
        <w:t xml:space="preserve">kontroly na mieste. V prípade, ak sú kontrolou vykonávanou formou administratívnej </w:t>
      </w:r>
      <w:ins w:id="805" w:author="Autor">
        <w:r w:rsidR="008A06FB">
          <w:t xml:space="preserve">finančnej </w:t>
        </w:r>
      </w:ins>
      <w:r w:rsidRPr="002256AE">
        <w:t>kontroly kontrolovanej osoby alebo</w:t>
      </w:r>
      <w:r w:rsidR="00DC6655">
        <w:t xml:space="preserve"> </w:t>
      </w:r>
      <w:ins w:id="806" w:author="Autor">
        <w:r w:rsidR="00DC6655">
          <w:t>finančnej</w:t>
        </w:r>
        <w:r w:rsidRPr="002256AE">
          <w:t xml:space="preserve"> </w:t>
        </w:r>
      </w:ins>
      <w:r w:rsidRPr="002256AE">
        <w:t>kontroly</w:t>
      </w:r>
      <w:del w:id="807" w:author="Autor">
        <w:r>
          <w:delText xml:space="preserve">             </w:delText>
        </w:r>
      </w:del>
      <w:r w:rsidRPr="002256AE">
        <w:t xml:space="preserve"> na mieste identifikované nedostatky, doručí Poskytovateľ Prijímateľovi návrh </w:t>
      </w:r>
      <w:r w:rsidR="00EB2071" w:rsidRPr="002256AE">
        <w:t>čiastkovej správy</w:t>
      </w:r>
      <w:r w:rsidR="0070659B" w:rsidRPr="002256AE">
        <w:t xml:space="preserve"> z kontroly</w:t>
      </w:r>
      <w:r w:rsidR="00EB2071" w:rsidRPr="002256AE">
        <w:t xml:space="preserve">/návrh </w:t>
      </w:r>
      <w:r w:rsidRPr="002256AE">
        <w:t xml:space="preserve">správy z kontroly, pričom Prijímateľ je oprávnený </w:t>
      </w:r>
      <w:del w:id="808" w:author="Autor">
        <w:r>
          <w:delText>zaslať námietky k predmetnému návrhu v rozsahu stanovenom zákonom o finančnej kontrole a  audite.</w:delText>
        </w:r>
      </w:del>
      <w:ins w:id="809" w:author="Autor">
        <w:r w:rsidR="00DC6655" w:rsidRPr="008E0529">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Pr="002256AE">
          <w:t>.</w:t>
        </w:r>
      </w:ins>
      <w:r w:rsidRPr="002256AE">
        <w:t xml:space="preserve"> Po zohľadnení opodstatnených námietok (za predpokladu, že Prijímateľ zaslal námietky v stanovenej lehote) zasiela Poskytovateľ Prijímateľovi </w:t>
      </w:r>
      <w:r w:rsidR="00D86567" w:rsidRPr="002256AE">
        <w:t>čiastkovú správu z kontroly/</w:t>
      </w:r>
      <w:r w:rsidRPr="002256AE">
        <w:t xml:space="preserve">správu </w:t>
      </w:r>
      <w:r w:rsidRPr="002256AE">
        <w:lastRenderedPageBreak/>
        <w:t>z</w:t>
      </w:r>
      <w:r w:rsidR="008F796D" w:rsidRPr="002256AE">
        <w:t> </w:t>
      </w:r>
      <w:r w:rsidRPr="002256AE">
        <w:t xml:space="preserve">kontroly. Poskytovateľ zašle </w:t>
      </w:r>
      <w:r w:rsidR="00D86567" w:rsidRPr="002256AE">
        <w:t>čiastkovú správu z kontroly/</w:t>
      </w:r>
      <w:r w:rsidRPr="002256AE">
        <w:t xml:space="preserve">správu z kontroly Prijímateľovi aj v prípade, ak kontrolou neboli zistené nedostatky.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248AE7D" w:rsidR="00EE0DF4" w:rsidRPr="002256AE" w:rsidRDefault="00083609">
      <w:pPr>
        <w:pStyle w:val="Odsekzoznamu1"/>
        <w:numPr>
          <w:ilvl w:val="0"/>
          <w:numId w:val="43"/>
        </w:numPr>
        <w:spacing w:before="120" w:after="120"/>
        <w:ind w:left="425" w:hanging="425"/>
        <w:contextualSpacing w:val="0"/>
        <w:jc w:val="both"/>
      </w:pPr>
      <w:r w:rsidRPr="002256AE">
        <w:t>Oprávnené osoby na výkon kontroly/auditu môžu vykonať kontrolu/audit u Prijímateľa kedykoľvek od účinnosti VP až do uplynutia lehôt uvedených v bode 6. rozhodnutia</w:t>
      </w:r>
      <w:del w:id="810" w:author="Autor">
        <w:r>
          <w:delText xml:space="preserve">            </w:delText>
        </w:r>
      </w:del>
      <w:r w:rsidRPr="002256AE">
        <w:t xml:space="preserve">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prijať opatrenia  na nápravu nedostatkov zistených kontrolou/auditom v zmysle </w:t>
      </w:r>
      <w:r w:rsidR="00D86567" w:rsidRPr="002256AE">
        <w:t>čiastkovej správy z kontroly/</w:t>
      </w:r>
      <w:r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60AC0917" w:rsidR="00EE0DF4" w:rsidRPr="002256AE" w:rsidRDefault="00083609">
      <w:pPr>
        <w:pStyle w:val="Odsekzoznamu1"/>
        <w:numPr>
          <w:ilvl w:val="0"/>
          <w:numId w:val="43"/>
        </w:numPr>
        <w:spacing w:before="120" w:after="120"/>
        <w:ind w:left="425" w:hanging="425"/>
        <w:contextualSpacing w:val="0"/>
        <w:jc w:val="both"/>
      </w:pPr>
      <w:r w:rsidRPr="002256AE">
        <w:t>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w:t>
      </w:r>
      <w:del w:id="811" w:author="Autor">
        <w:r>
          <w:delText>, pričom pri</w:delText>
        </w:r>
      </w:del>
      <w:ins w:id="812" w:author="Autor">
        <w:r w:rsidR="00DC6655">
          <w:t>. P</w:t>
        </w:r>
        <w:r w:rsidRPr="002256AE">
          <w:t>ri</w:t>
        </w:r>
      </w:ins>
      <w:r w:rsidRPr="002256AE">
        <w:t xml:space="preserve"> vykonávaní kontroly/auditu sú Poskytovateľ alebo osoby uvedené v odseku 1 tohto článku viazané iba platnými právnymi predpismi a týmito VP, nie však závermi predchádzajúcich kontrol/auditov</w:t>
      </w:r>
      <w:del w:id="813" w:author="Autor">
        <w:r>
          <w:delText>.</w:delText>
        </w:r>
      </w:del>
      <w:ins w:id="814" w:author="Autor">
        <w:r w:rsidR="00DC6655">
          <w:t xml:space="preserve">, </w:t>
        </w:r>
        <w:r w:rsidR="00DC6655" w:rsidRPr="008E0529">
          <w:rPr>
            <w:sz w:val="22"/>
            <w:szCs w:val="22"/>
          </w:rPr>
          <w:t>pričom tým nie sú nijak dotknuté povinnosti (týkajúce sa napríklad povinnosti plniť uložené nápravné opatrenia) vyplývajúce z týchto predchádzajúcich kontrol/auditov</w:t>
        </w:r>
        <w:r w:rsidRPr="002256AE">
          <w:t>.</w:t>
        </w:r>
      </w:ins>
      <w:r w:rsidRPr="002256AE">
        <w:t xml:space="preserve"> Povinnosť Prijímateľa vrátiť NFP alebo jeho časť, ak táto povinnosť vyplynie z výsledku vykonanej kontroly/auditu kedykoľvek počas účinnosti VP, nie je dotknutá výsledkom predchádzajúcej kontroly/auditu.  </w:t>
      </w: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19 </w:t>
      </w:r>
      <w:r w:rsidRPr="002256AE">
        <w:rPr>
          <w:b/>
        </w:rPr>
        <w:tab/>
        <w:t>UCHOVÁVANIE DOKUMENTOV</w:t>
      </w:r>
    </w:p>
    <w:p w14:paraId="6B46E309" w14:textId="7C369A60"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del w:id="815" w:author="Autor">
        <w:r>
          <w:delText>.</w:delText>
        </w:r>
      </w:del>
      <w:ins w:id="816" w:author="Autor">
        <w:r w:rsidR="00DB561C" w:rsidRPr="002256AE">
          <w:t xml:space="preserve"> výroku</w:t>
        </w:r>
      </w:ins>
      <w:r w:rsidRPr="002256AE">
        <w:t xml:space="preserve"> rozhodnutia o schválení žiadosti o NFP a do tejto doby strpieť výkon kontroly/auditu zo strany oprávnených osôb v zmysle článku 18 VP. Stanovená doba podľa </w:t>
      </w:r>
      <w:r w:rsidRPr="002256AE">
        <w:lastRenderedPageBreak/>
        <w:t xml:space="preserve">prvej vety tohto </w:t>
      </w:r>
      <w:del w:id="817" w:author="Autor">
        <w:r>
          <w:delText>článku</w:delText>
        </w:r>
      </w:del>
      <w:ins w:id="818" w:author="Autor">
        <w:r w:rsidR="00DB561C" w:rsidRPr="002256AE">
          <w:t>odseku</w:t>
        </w:r>
      </w:ins>
      <w:r w:rsidR="00DB561C" w:rsidRPr="002256AE">
        <w:t xml:space="preserve">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20 </w:t>
      </w:r>
      <w:r w:rsidRPr="002256AE">
        <w:rPr>
          <w:b/>
        </w:rPr>
        <w:tab/>
        <w:t>SPOLOČNÉ USTANOVENIA K ÚČTOM PRIJÍMATEĽA a PLATBÁM</w:t>
      </w:r>
    </w:p>
    <w:p w14:paraId="7E0F8099" w14:textId="77777777" w:rsidR="00EE0DF4" w:rsidRPr="002256AE" w:rsidRDefault="00083609" w:rsidP="00773ECD">
      <w:pPr>
        <w:pStyle w:val="Odsekzoznamu11"/>
        <w:numPr>
          <w:ilvl w:val="0"/>
          <w:numId w:val="42"/>
        </w:numPr>
        <w:spacing w:before="120" w:after="120"/>
        <w:ind w:left="425" w:hanging="425"/>
        <w:contextualSpacing w:val="0"/>
        <w:jc w:val="both"/>
        <w:pPrChange w:id="819" w:author="Autor">
          <w:pPr>
            <w:pStyle w:val="Odsekzoznamu1"/>
            <w:numPr>
              <w:numId w:val="42"/>
            </w:numPr>
            <w:spacing w:before="120" w:after="120"/>
            <w:ind w:hanging="360"/>
            <w:contextualSpacing w:val="0"/>
            <w:jc w:val="both"/>
          </w:pPr>
        </w:pPrChange>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773ECD">
      <w:pPr>
        <w:pStyle w:val="Odsekzoznamu11"/>
        <w:numPr>
          <w:ilvl w:val="0"/>
          <w:numId w:val="42"/>
        </w:numPr>
        <w:spacing w:before="120" w:after="120"/>
        <w:ind w:left="425" w:hanging="425"/>
        <w:contextualSpacing w:val="0"/>
        <w:jc w:val="both"/>
        <w:pPrChange w:id="820" w:author="Autor">
          <w:pPr>
            <w:pStyle w:val="Odsekzoznamu1"/>
            <w:numPr>
              <w:numId w:val="42"/>
            </w:numPr>
            <w:spacing w:before="120" w:after="120"/>
            <w:ind w:hanging="360"/>
            <w:contextualSpacing w:val="0"/>
            <w:jc w:val="both"/>
          </w:pPr>
        </w:pPrChange>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55CD530E" w:rsidR="00EE0DF4" w:rsidRPr="002256AE" w:rsidRDefault="00083609" w:rsidP="00773ECD">
      <w:pPr>
        <w:pStyle w:val="Odsekzoznamu11"/>
        <w:numPr>
          <w:ilvl w:val="0"/>
          <w:numId w:val="42"/>
        </w:numPr>
        <w:spacing w:before="120" w:after="120"/>
        <w:ind w:left="425" w:hanging="425"/>
        <w:contextualSpacing w:val="0"/>
        <w:jc w:val="both"/>
        <w:pPrChange w:id="821" w:author="Autor">
          <w:pPr>
            <w:pStyle w:val="Odsekzoznamu1"/>
            <w:numPr>
              <w:numId w:val="42"/>
            </w:numPr>
            <w:spacing w:before="120" w:after="120"/>
            <w:ind w:hanging="360"/>
            <w:contextualSpacing w:val="0"/>
            <w:jc w:val="both"/>
          </w:pPr>
        </w:pPrChange>
      </w:pPr>
      <w:r w:rsidRPr="002256AE">
        <w:t>Ak sa Projekt realizuje prostredníctvom subjektu v zriaďovateľskej pôsobnosti Prijímateľa,</w:t>
      </w:r>
      <w:r w:rsidR="004533CA" w:rsidRPr="002256AE">
        <w:t xml:space="preserve"> </w:t>
      </w:r>
      <w:del w:id="822" w:author="Autor">
        <w:r>
          <w:delText>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w:delText>
        </w:r>
      </w:del>
      <w:ins w:id="823" w:author="Autor">
        <w:r w:rsidR="00192B57" w:rsidRPr="002256AE">
          <w:t>postupuje sa v zmysle príslušnej kapitoly Systému finančného riadenia</w:t>
        </w:r>
        <w:r w:rsidRPr="002256AE">
          <w:t>.</w:t>
        </w:r>
      </w:ins>
      <w:r w:rsidRPr="002256AE">
        <w:t xml:space="preserve"> </w:t>
      </w:r>
    </w:p>
    <w:p w14:paraId="0C657149" w14:textId="77777777" w:rsidR="00EE0DF4" w:rsidRPr="002256AE" w:rsidRDefault="00083609" w:rsidP="00773ECD">
      <w:pPr>
        <w:pStyle w:val="Odsekzoznamu11"/>
        <w:numPr>
          <w:ilvl w:val="0"/>
          <w:numId w:val="42"/>
        </w:numPr>
        <w:spacing w:before="120" w:after="120"/>
        <w:ind w:left="425" w:hanging="425"/>
        <w:contextualSpacing w:val="0"/>
        <w:jc w:val="both"/>
        <w:pPrChange w:id="824" w:author="Autor">
          <w:pPr>
            <w:pStyle w:val="Odsekzoznamu1"/>
            <w:numPr>
              <w:numId w:val="42"/>
            </w:numPr>
            <w:spacing w:before="120" w:after="120"/>
            <w:ind w:hanging="360"/>
            <w:contextualSpacing w:val="0"/>
            <w:jc w:val="both"/>
          </w:pPr>
        </w:pPrChange>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rsidP="00773ECD">
      <w:pPr>
        <w:pStyle w:val="Odsekzoznamu11"/>
        <w:numPr>
          <w:ilvl w:val="0"/>
          <w:numId w:val="42"/>
        </w:numPr>
        <w:spacing w:before="120" w:after="120"/>
        <w:ind w:left="425" w:hanging="425"/>
        <w:contextualSpacing w:val="0"/>
        <w:jc w:val="both"/>
        <w:pPrChange w:id="825" w:author="Autor">
          <w:pPr>
            <w:pStyle w:val="Odsekzoznamu1"/>
            <w:numPr>
              <w:numId w:val="42"/>
            </w:numPr>
            <w:spacing w:before="120" w:after="120"/>
            <w:ind w:hanging="360"/>
            <w:contextualSpacing w:val="0"/>
            <w:jc w:val="both"/>
          </w:pPr>
        </w:pPrChange>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40F8156E" w:rsidR="00EE0DF4" w:rsidRPr="002256AE" w:rsidRDefault="00083609" w:rsidP="00773ECD">
      <w:pPr>
        <w:pStyle w:val="Odsekzoznamu11"/>
        <w:numPr>
          <w:ilvl w:val="0"/>
          <w:numId w:val="42"/>
        </w:numPr>
        <w:spacing w:before="120" w:after="120"/>
        <w:ind w:left="425" w:hanging="425"/>
        <w:contextualSpacing w:val="0"/>
        <w:jc w:val="both"/>
        <w:rPr>
          <w:color w:val="000000"/>
        </w:rPr>
        <w:pPrChange w:id="826" w:author="Autor">
          <w:pPr>
            <w:pStyle w:val="Odsekzoznamu1"/>
            <w:numPr>
              <w:numId w:val="42"/>
            </w:numPr>
            <w:spacing w:before="120" w:after="120"/>
            <w:ind w:hanging="360"/>
            <w:contextualSpacing w:val="0"/>
            <w:jc w:val="both"/>
          </w:pPr>
        </w:pPrChange>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del w:id="827" w:author="Autor">
        <w:r>
          <w:rPr>
            <w:color w:val="000000"/>
          </w:rPr>
          <w:delText>Je možné kombinovať aj všetky tri systémy financovania.</w:delText>
        </w:r>
      </w:del>
      <w:ins w:id="828" w:author="Autor">
        <w:r w:rsidR="00192B57" w:rsidRPr="002256AE">
          <w:rPr>
            <w:color w:val="000000"/>
          </w:rPr>
          <w:t>Zvolený systém financovania, resp. ich kombinácia vyplýva z týchto VP a zo Systému finančného riadenia.</w:t>
        </w:r>
      </w:ins>
      <w:r w:rsidR="00192B57" w:rsidRPr="002256AE">
        <w:rPr>
          <w:color w:val="000000"/>
        </w:rPr>
        <w:t xml:space="preserve"> </w:t>
      </w:r>
    </w:p>
    <w:p w14:paraId="61254360" w14:textId="14621720" w:rsidR="00EE0DF4" w:rsidRPr="002256AE" w:rsidRDefault="00083609" w:rsidP="00773ECD">
      <w:pPr>
        <w:pStyle w:val="Odsekzoznamu11"/>
        <w:numPr>
          <w:ilvl w:val="0"/>
          <w:numId w:val="42"/>
        </w:numPr>
        <w:spacing w:before="120" w:after="120"/>
        <w:ind w:left="425" w:hanging="425"/>
        <w:contextualSpacing w:val="0"/>
        <w:jc w:val="both"/>
        <w:rPr>
          <w:color w:val="000000"/>
        </w:rPr>
        <w:pPrChange w:id="829" w:author="Autor">
          <w:pPr>
            <w:pStyle w:val="Odsekzoznamu1"/>
            <w:numPr>
              <w:numId w:val="42"/>
            </w:numPr>
            <w:spacing w:before="120" w:after="120"/>
            <w:ind w:hanging="360"/>
            <w:contextualSpacing w:val="0"/>
            <w:jc w:val="both"/>
          </w:pPr>
        </w:pPrChange>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w:t>
      </w:r>
      <w:del w:id="830" w:author="Autor">
        <w:r>
          <w:rPr>
            <w:color w:val="000000"/>
          </w:rPr>
          <w:delText>v </w:delText>
        </w:r>
      </w:del>
      <w:ins w:id="831" w:author="Autor">
        <w:r w:rsidR="00192B57" w:rsidRPr="002256AE">
          <w:rPr>
            <w:color w:val="000000"/>
          </w:rPr>
          <w:t>a/alebo s výdavkami uplatňovanými systémom predfinancovania</w:t>
        </w:r>
        <w:r w:rsidRPr="002256AE">
          <w:rPr>
            <w:color w:val="000000"/>
          </w:rPr>
          <w:t xml:space="preserve"> v</w:t>
        </w:r>
        <w:r w:rsidR="00192B57" w:rsidRPr="002256AE">
          <w:rPr>
            <w:color w:val="000000"/>
          </w:rPr>
          <w:t xml:space="preserve"> rámci </w:t>
        </w:r>
      </w:ins>
      <w:r w:rsidRPr="002256AE">
        <w:rPr>
          <w:color w:val="000000"/>
        </w:rPr>
        <w:t>jednej Žiadosti o platbu. V takom prípade Prijímateľ predkladá samostatne Žiadosť o platbu (zúčtovanie zálohovej platby) a samostatne Žiadosť o platbu (priebežná platba – refundácia</w:t>
      </w:r>
      <w:del w:id="832" w:author="Autor">
        <w:r>
          <w:rPr>
            <w:color w:val="000000"/>
          </w:rPr>
          <w:delText>).</w:delText>
        </w:r>
      </w:del>
      <w:ins w:id="833" w:author="Autor">
        <w:r w:rsidRPr="002256AE">
          <w:rPr>
            <w:color w:val="000000"/>
          </w:rPr>
          <w:t>)</w:t>
        </w:r>
        <w:r w:rsidR="00192B57" w:rsidRPr="002256AE">
          <w:rPr>
            <w:color w:val="000000"/>
          </w:rPr>
          <w:t xml:space="preserve"> a/alebo samostatne Žiadosť o platbu (zúčtovanie predfinancovania)</w:t>
        </w:r>
        <w:r w:rsidRPr="002256AE">
          <w:rPr>
            <w:color w:val="000000"/>
          </w:rPr>
          <w:t>.</w:t>
        </w:r>
      </w:ins>
      <w:r w:rsidRPr="002256AE">
        <w:rPr>
          <w:color w:val="000000"/>
        </w:rPr>
        <w:t xml:space="preserve"> </w:t>
      </w:r>
      <w:r w:rsidRPr="002256AE">
        <w:t xml:space="preserve">Pri využití troch systémov financovania v rámci jedného projektu </w:t>
      </w:r>
      <w:del w:id="834" w:author="Autor">
        <w:r>
          <w:rPr>
            <w:color w:val="000000"/>
          </w:rPr>
          <w:delText>strany</w:delText>
        </w:r>
      </w:del>
      <w:ins w:id="835" w:author="Autor">
        <w:r w:rsidR="00590528" w:rsidRPr="002256AE">
          <w:rPr>
            <w:color w:val="000000"/>
          </w:rPr>
          <w:t>S</w:t>
        </w:r>
        <w:r w:rsidRPr="002256AE">
          <w:rPr>
            <w:color w:val="000000"/>
          </w:rPr>
          <w:t>trany</w:t>
        </w:r>
      </w:ins>
      <w:r w:rsidRPr="002256AE">
        <w:rPr>
          <w:color w:val="000000"/>
        </w:rPr>
        <w:t xml:space="preserve"> za týmto účelom v rámci Prílohy č. </w:t>
      </w:r>
      <w:commentRangeStart w:id="836"/>
      <w:r w:rsidRPr="002256AE">
        <w:rPr>
          <w:color w:val="000000"/>
        </w:rPr>
        <w:t>....</w:t>
      </w:r>
      <w:commentRangeEnd w:id="836"/>
      <w:r w:rsidRPr="002256AE">
        <w:rPr>
          <w:rStyle w:val="Odkaznakomentr"/>
          <w:rFonts w:eastAsia="Calibri"/>
          <w:sz w:val="24"/>
        </w:rPr>
        <w:commentReference w:id="836"/>
      </w:r>
      <w:r w:rsidRPr="002256AE">
        <w:rPr>
          <w:color w:val="000000"/>
        </w:rPr>
        <w:t xml:space="preserve"> </w:t>
      </w:r>
      <w:del w:id="837" w:author="Autor">
        <w:r>
          <w:rPr>
            <w:color w:val="000000"/>
          </w:rPr>
          <w:delText>tohto rozhodnutia</w:delText>
        </w:r>
      </w:del>
      <w:ins w:id="838" w:author="Autor">
        <w:r w:rsidRPr="002256AE">
          <w:rPr>
            <w:color w:val="000000"/>
          </w:rPr>
          <w:t xml:space="preserve"> </w:t>
        </w:r>
        <w:r w:rsidR="00744701">
          <w:rPr>
            <w:color w:val="000000"/>
          </w:rPr>
          <w:t>R</w:t>
        </w:r>
        <w:r w:rsidRPr="002256AE">
          <w:rPr>
            <w:color w:val="000000"/>
          </w:rPr>
          <w:t>ozhodnutia</w:t>
        </w:r>
      </w:ins>
      <w:r w:rsidRPr="002256AE">
        <w:rPr>
          <w:color w:val="000000"/>
        </w:rPr>
        <w:t xml:space="preserve"> o schválení žiadosti </w:t>
      </w:r>
      <w:del w:id="839" w:author="Autor">
        <w:r>
          <w:rPr>
            <w:color w:val="000000"/>
          </w:rPr>
          <w:delText xml:space="preserve">               </w:delText>
        </w:r>
      </w:del>
      <w:r w:rsidRPr="002256AE">
        <w:rPr>
          <w:color w:val="000000"/>
        </w:rPr>
        <w:t>o NFP identifikovali jednotlivé typy výdavkov (rozpočtových položiek Projektu) tak,</w:t>
      </w:r>
      <w:del w:id="840" w:author="Autor">
        <w:r>
          <w:rPr>
            <w:color w:val="000000"/>
          </w:rPr>
          <w:delText xml:space="preserve">             </w:delText>
        </w:r>
      </w:del>
      <w:r w:rsidRPr="002256AE">
        <w:rPr>
          <w:color w:val="000000"/>
        </w:rPr>
        <w:t xml:space="preserve">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rsidP="00773ECD">
      <w:pPr>
        <w:pStyle w:val="Odsekzoznamu11"/>
        <w:numPr>
          <w:ilvl w:val="0"/>
          <w:numId w:val="42"/>
        </w:numPr>
        <w:spacing w:before="120" w:after="120"/>
        <w:ind w:left="425" w:hanging="425"/>
        <w:contextualSpacing w:val="0"/>
        <w:jc w:val="both"/>
        <w:pPrChange w:id="841" w:author="Autor">
          <w:pPr>
            <w:pStyle w:val="Odsekzoznamu1"/>
            <w:numPr>
              <w:numId w:val="42"/>
            </w:numPr>
            <w:spacing w:before="120" w:after="120"/>
            <w:ind w:hanging="360"/>
            <w:contextualSpacing w:val="0"/>
            <w:jc w:val="both"/>
          </w:pPr>
        </w:pPrChange>
      </w:pPr>
      <w:r w:rsidRPr="002256AE">
        <w:lastRenderedPageBreak/>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2312C8E0" w:rsidR="00EE0DF4" w:rsidRPr="002256AE" w:rsidRDefault="00083609" w:rsidP="00773ECD">
      <w:pPr>
        <w:pStyle w:val="Odsekzoznamu11"/>
        <w:numPr>
          <w:ilvl w:val="0"/>
          <w:numId w:val="42"/>
        </w:numPr>
        <w:spacing w:before="120" w:after="120"/>
        <w:ind w:left="425" w:hanging="425"/>
        <w:contextualSpacing w:val="0"/>
        <w:jc w:val="both"/>
        <w:pPrChange w:id="842" w:author="Autor">
          <w:pPr>
            <w:pStyle w:val="Odsekzoznamu1"/>
            <w:numPr>
              <w:numId w:val="42"/>
            </w:numPr>
            <w:spacing w:before="120" w:after="120"/>
            <w:ind w:hanging="360"/>
            <w:contextualSpacing w:val="0"/>
            <w:jc w:val="both"/>
          </w:pPr>
        </w:pPrChange>
      </w:pPr>
      <w:r w:rsidRPr="002256AE">
        <w:rPr>
          <w:color w:val="000000"/>
        </w:rPr>
        <w:t>Poskytovateľ</w:t>
      </w:r>
      <w:r w:rsidRPr="002256AE">
        <w:t xml:space="preserve"> je oprávnený zvýšiť alebo znížiť výšku Žiadosti o platbu z technických dôvodov na strane Poskytovateľa maximálne </w:t>
      </w:r>
      <w:del w:id="843" w:author="Autor">
        <w:r>
          <w:delText>do</w:delText>
        </w:r>
      </w:del>
      <w:ins w:id="844" w:author="Autor">
        <w:r w:rsidR="00590528" w:rsidRPr="002256AE">
          <w:t>vo výške 0,01 % z maximálnej</w:t>
        </w:r>
      </w:ins>
      <w:r w:rsidR="00590528" w:rsidRPr="002256AE">
        <w:t xml:space="preserve"> výšky </w:t>
      </w:r>
      <w:del w:id="845" w:author="Autor">
        <w:r>
          <w:delText>1 EUR</w:delText>
        </w:r>
      </w:del>
      <w:ins w:id="846" w:author="Autor">
        <w:r w:rsidR="00590528" w:rsidRPr="002256AE">
          <w:t>NFP</w:t>
        </w:r>
        <w:r w:rsidR="00DB561C" w:rsidRPr="002256AE">
          <w:t xml:space="preserve"> uvedeného v Rozhodnutí o schválení žiadosti o NFP</w:t>
        </w:r>
      </w:ins>
      <w:r w:rsidR="00DB561C" w:rsidRPr="002256AE">
        <w:t xml:space="preserve"> </w:t>
      </w:r>
      <w:r w:rsidRPr="002256AE">
        <w:t xml:space="preserve">v rámci jednej Žiadosti </w:t>
      </w:r>
      <w:del w:id="847" w:author="Autor">
        <w:r>
          <w:delText xml:space="preserve">            </w:delText>
        </w:r>
      </w:del>
      <w:r w:rsidRPr="002256AE">
        <w:t>o platbu. Ustanovenie článku 3 ods. 2 VP týmto nie je dotknuté.</w:t>
      </w:r>
    </w:p>
    <w:p w14:paraId="45FF2602" w14:textId="77777777" w:rsidR="00EE0DF4" w:rsidRPr="002256AE" w:rsidRDefault="00083609" w:rsidP="00773ECD">
      <w:pPr>
        <w:pStyle w:val="Odsekzoznamu11"/>
        <w:numPr>
          <w:ilvl w:val="0"/>
          <w:numId w:val="42"/>
        </w:numPr>
        <w:spacing w:before="120" w:after="120"/>
        <w:ind w:left="425" w:hanging="425"/>
        <w:contextualSpacing w:val="0"/>
        <w:jc w:val="both"/>
        <w:pPrChange w:id="848" w:author="Autor">
          <w:pPr>
            <w:pStyle w:val="Odsekzoznamu1"/>
            <w:numPr>
              <w:numId w:val="42"/>
            </w:numPr>
            <w:spacing w:before="120" w:after="120"/>
            <w:ind w:hanging="360"/>
            <w:contextualSpacing w:val="0"/>
            <w:jc w:val="both"/>
          </w:pPr>
        </w:pPrChange>
      </w:pPr>
      <w:commentRangeStart w:id="849"/>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849"/>
      <w:r w:rsidRPr="002256AE">
        <w:rPr>
          <w:rStyle w:val="Odkaznakomentr"/>
          <w:rFonts w:eastAsia="Calibri"/>
          <w:sz w:val="24"/>
        </w:rPr>
        <w:commentReference w:id="849"/>
      </w:r>
    </w:p>
    <w:p w14:paraId="48D12C46" w14:textId="33AA323B" w:rsidR="00DB561C" w:rsidRPr="002256AE" w:rsidRDefault="00DB561C">
      <w:pPr>
        <w:pStyle w:val="Odsekzoznamu11"/>
        <w:numPr>
          <w:ilvl w:val="0"/>
          <w:numId w:val="42"/>
        </w:numPr>
        <w:spacing w:before="120" w:after="120"/>
        <w:ind w:left="425" w:hanging="425"/>
        <w:contextualSpacing w:val="0"/>
        <w:jc w:val="both"/>
        <w:rPr>
          <w:ins w:id="850" w:author="Autor"/>
        </w:rPr>
      </w:pPr>
      <w:ins w:id="851" w:author="Auto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Strán</w:t>
        </w:r>
        <w:r w:rsidR="00577E30" w:rsidRPr="002256AE">
          <w:rPr>
            <w:color w:val="000000"/>
          </w:rPr>
          <w:t>.</w:t>
        </w:r>
      </w:ins>
    </w:p>
    <w:p w14:paraId="686203EC" w14:textId="77777777" w:rsidR="00EE0DF4" w:rsidRPr="002256AE" w:rsidRDefault="00083609" w:rsidP="00773ECD">
      <w:pPr>
        <w:pStyle w:val="Odsekzoznamu11"/>
        <w:numPr>
          <w:ilvl w:val="0"/>
          <w:numId w:val="42"/>
        </w:numPr>
        <w:spacing w:before="120" w:after="120"/>
        <w:ind w:left="425" w:hanging="425"/>
        <w:contextualSpacing w:val="0"/>
        <w:jc w:val="both"/>
        <w:rPr>
          <w:color w:val="000000"/>
        </w:rPr>
        <w:pPrChange w:id="852" w:author="Autor">
          <w:pPr>
            <w:pStyle w:val="Odsekzoznamu1"/>
            <w:numPr>
              <w:numId w:val="42"/>
            </w:numPr>
            <w:spacing w:before="120" w:after="120"/>
            <w:ind w:hanging="360"/>
            <w:contextualSpacing w:val="0"/>
            <w:jc w:val="both"/>
          </w:pPr>
        </w:pPrChange>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pohľadávok Dodávateľa a Prijímateľa v súlade s §580 až                         §581  Občianskeho zákonníka, resp. §358 až §364 Obchodného  zákonníka. </w:t>
      </w:r>
    </w:p>
    <w:p w14:paraId="1F0C9A13" w14:textId="22B107AD" w:rsidR="00EE0DF4" w:rsidRPr="002256AE" w:rsidRDefault="00083609" w:rsidP="00773ECD">
      <w:pPr>
        <w:pStyle w:val="Odsekzoznamu11"/>
        <w:numPr>
          <w:ilvl w:val="0"/>
          <w:numId w:val="42"/>
        </w:numPr>
        <w:spacing w:before="120" w:after="120"/>
        <w:ind w:left="425" w:hanging="425"/>
        <w:contextualSpacing w:val="0"/>
        <w:jc w:val="both"/>
        <w:rPr>
          <w:color w:val="000000"/>
        </w:rPr>
        <w:pPrChange w:id="853" w:author="Autor">
          <w:pPr>
            <w:pStyle w:val="Odsekzoznamu1"/>
            <w:numPr>
              <w:numId w:val="42"/>
            </w:numPr>
            <w:spacing w:before="120" w:after="120"/>
            <w:ind w:hanging="360"/>
            <w:contextualSpacing w:val="0"/>
            <w:jc w:val="both"/>
          </w:pPr>
        </w:pPrChange>
      </w:pPr>
      <w:r w:rsidRPr="002256AE">
        <w:rPr>
          <w:color w:val="000000"/>
        </w:rPr>
        <w:t xml:space="preserve">V prípade, že Dodávateľ postúpil pohľadávku voči Prijímateľovi tretej osobe v súlade             s §524 až §530 Občianskeho zákonníka, Prijímateľ v rámci dokumentácie Žiadosti o platbu predloží aj dokumenty  preukazujúce postúpenie pohľadávky Dodávateľa </w:t>
      </w:r>
      <w:del w:id="854" w:author="Autor">
        <w:r>
          <w:rPr>
            <w:color w:val="000000"/>
          </w:rPr>
          <w:delText xml:space="preserve">               </w:delText>
        </w:r>
      </w:del>
      <w:r w:rsidRPr="002256AE">
        <w:rPr>
          <w:color w:val="000000"/>
        </w:rPr>
        <w:t>na postupníka.</w:t>
      </w:r>
    </w:p>
    <w:p w14:paraId="417F8C9D" w14:textId="77777777" w:rsidR="00EE0DF4" w:rsidRPr="002256AE" w:rsidRDefault="00083609" w:rsidP="00773ECD">
      <w:pPr>
        <w:pStyle w:val="Odsekzoznamu11"/>
        <w:numPr>
          <w:ilvl w:val="0"/>
          <w:numId w:val="42"/>
        </w:numPr>
        <w:spacing w:before="120" w:after="120"/>
        <w:ind w:left="425" w:hanging="425"/>
        <w:contextualSpacing w:val="0"/>
        <w:jc w:val="both"/>
        <w:rPr>
          <w:color w:val="000000"/>
        </w:rPr>
        <w:pPrChange w:id="855" w:author="Autor">
          <w:pPr>
            <w:pStyle w:val="Odsekzoznamu1"/>
            <w:numPr>
              <w:numId w:val="42"/>
            </w:numPr>
            <w:spacing w:before="120" w:after="120"/>
            <w:ind w:hanging="360"/>
            <w:contextualSpacing w:val="0"/>
            <w:jc w:val="both"/>
          </w:pPr>
        </w:pPrChange>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rsidP="00773ECD">
      <w:pPr>
        <w:pStyle w:val="Odsekzoznamu11"/>
        <w:numPr>
          <w:ilvl w:val="0"/>
          <w:numId w:val="42"/>
        </w:numPr>
        <w:spacing w:before="120" w:after="120"/>
        <w:ind w:left="425" w:hanging="425"/>
        <w:contextualSpacing w:val="0"/>
        <w:jc w:val="both"/>
        <w:rPr>
          <w:color w:val="000000"/>
        </w:rPr>
        <w:pPrChange w:id="856" w:author="Autor">
          <w:pPr>
            <w:pStyle w:val="Odsekzoznamu1"/>
            <w:numPr>
              <w:numId w:val="42"/>
            </w:numPr>
            <w:spacing w:before="120" w:after="120"/>
            <w:ind w:hanging="360"/>
            <w:contextualSpacing w:val="0"/>
            <w:jc w:val="both"/>
          </w:pPr>
        </w:pPrChange>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773ECD">
      <w:pPr>
        <w:pStyle w:val="Odsekzoznamu11"/>
        <w:numPr>
          <w:ilvl w:val="0"/>
          <w:numId w:val="42"/>
        </w:numPr>
        <w:spacing w:before="120" w:after="120"/>
        <w:ind w:left="425" w:hanging="425"/>
        <w:contextualSpacing w:val="0"/>
        <w:jc w:val="both"/>
        <w:rPr>
          <w:color w:val="000000"/>
        </w:rPr>
        <w:pPrChange w:id="857" w:author="Autor">
          <w:pPr>
            <w:pStyle w:val="Odsekzoznamu1"/>
            <w:numPr>
              <w:numId w:val="42"/>
            </w:numPr>
            <w:spacing w:before="120" w:after="120"/>
            <w:ind w:hanging="360"/>
            <w:contextualSpacing w:val="0"/>
            <w:jc w:val="both"/>
          </w:pPr>
        </w:pPrChange>
      </w:pPr>
      <w:r w:rsidRPr="002256AE">
        <w:rPr>
          <w:color w:val="000000"/>
        </w:rPr>
        <w:t xml:space="preserve">V prípade započítania daňového nedoplatku Dodávateľa s pohľadávkou voči Prijímateľovi (štátnej rozpočtovej organizácii) podľa §87 daňového poriadku, Prijímateľ </w:t>
      </w:r>
      <w:r w:rsidRPr="002256AE">
        <w:rPr>
          <w:color w:val="000000"/>
        </w:rPr>
        <w:lastRenderedPageBreak/>
        <w:t>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773ECD">
      <w:pPr>
        <w:pStyle w:val="Odsekzoznamu11"/>
        <w:numPr>
          <w:ilvl w:val="0"/>
          <w:numId w:val="42"/>
        </w:numPr>
        <w:spacing w:before="120" w:after="120"/>
        <w:ind w:left="425" w:hanging="425"/>
        <w:contextualSpacing w:val="0"/>
        <w:jc w:val="both"/>
        <w:rPr>
          <w:color w:val="000000"/>
        </w:rPr>
        <w:pPrChange w:id="858" w:author="Autor">
          <w:pPr>
            <w:pStyle w:val="Odsekzoznamu1"/>
            <w:numPr>
              <w:numId w:val="42"/>
            </w:numPr>
            <w:spacing w:before="120" w:after="120"/>
            <w:ind w:hanging="360"/>
            <w:contextualSpacing w:val="0"/>
            <w:jc w:val="both"/>
          </w:pPr>
        </w:pPrChange>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773ECD">
      <w:pPr>
        <w:pStyle w:val="Odsekzoznamu11"/>
        <w:numPr>
          <w:ilvl w:val="0"/>
          <w:numId w:val="42"/>
        </w:numPr>
        <w:spacing w:before="120" w:after="120"/>
        <w:ind w:left="425" w:hanging="425"/>
        <w:contextualSpacing w:val="0"/>
        <w:jc w:val="both"/>
        <w:rPr>
          <w:color w:val="000000"/>
        </w:rPr>
        <w:pPrChange w:id="859" w:author="Autor">
          <w:pPr>
            <w:pStyle w:val="Odsekzoznamu1"/>
            <w:numPr>
              <w:numId w:val="42"/>
            </w:numPr>
            <w:spacing w:before="120" w:after="120"/>
            <w:ind w:hanging="360"/>
            <w:contextualSpacing w:val="0"/>
            <w:jc w:val="both"/>
          </w:pPr>
        </w:pPrChange>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07207229" w14:textId="77777777" w:rsidR="00356A8B" w:rsidRDefault="00356A8B">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27" w:author="Autor" w:initials="A">
    <w:p w14:paraId="02C853C2" w14:textId="77777777" w:rsidR="00356A8B" w:rsidRDefault="00356A8B">
      <w:pPr>
        <w:pStyle w:val="Textkomentra"/>
      </w:pPr>
      <w:r>
        <w:rPr>
          <w:rStyle w:val="Odkaznakomentr"/>
          <w:szCs w:val="16"/>
        </w:rPr>
        <w:annotationRef/>
      </w:r>
      <w:r>
        <w:t>Vypustí sa, ak projekt zo svojej podstaty nemôže generovať príjem</w:t>
      </w:r>
    </w:p>
  </w:comment>
  <w:comment w:id="29" w:author="Autor" w:initials="A">
    <w:p w14:paraId="5A41EA2E" w14:textId="77777777" w:rsidR="00356A8B" w:rsidRDefault="00356A8B">
      <w:pPr>
        <w:pStyle w:val="Textkomentra"/>
      </w:pPr>
      <w:r>
        <w:rPr>
          <w:rStyle w:val="Odkaznakomentr"/>
          <w:szCs w:val="16"/>
        </w:rPr>
        <w:annotationRef/>
      </w:r>
      <w:r>
        <w:t>Vypustí sa, ak projekt zo svojej podstaty nemôže generovať príjem</w:t>
      </w:r>
    </w:p>
  </w:comment>
  <w:comment w:id="30" w:author="Autor" w:initials="A">
    <w:p w14:paraId="2DC1C31A" w14:textId="77777777" w:rsidR="00356A8B" w:rsidRDefault="00356A8B">
      <w:pPr>
        <w:pStyle w:val="Textkomentra"/>
      </w:pPr>
      <w:r>
        <w:rPr>
          <w:rStyle w:val="Odkaznakomentr"/>
          <w:szCs w:val="16"/>
        </w:rPr>
        <w:annotationRef/>
      </w:r>
      <w:r>
        <w:t>Vypustí sa, ak projekt zo svojej podstaty nemôže generovať príjem</w:t>
      </w:r>
    </w:p>
  </w:comment>
  <w:comment w:id="31" w:author="Autor" w:initials="A">
    <w:p w14:paraId="7D66857F" w14:textId="77777777" w:rsidR="00356A8B" w:rsidRDefault="00356A8B">
      <w:pPr>
        <w:pStyle w:val="Textkomentra"/>
      </w:pPr>
      <w:r>
        <w:rPr>
          <w:rStyle w:val="Odkaznakomentr"/>
          <w:szCs w:val="16"/>
        </w:rPr>
        <w:annotationRef/>
      </w:r>
      <w:r>
        <w:t>Vypustí sa, ak projekt zo svojej podstaty nemôže generovať príjem</w:t>
      </w:r>
    </w:p>
  </w:comment>
  <w:comment w:id="47" w:author="Autor" w:initials="A">
    <w:p w14:paraId="611C5D29" w14:textId="77777777" w:rsidR="00356A8B" w:rsidRDefault="00356A8B">
      <w:pPr>
        <w:pStyle w:val="Textkomentra"/>
      </w:pPr>
      <w:r>
        <w:rPr>
          <w:rStyle w:val="Odkaznakomentr"/>
          <w:szCs w:val="16"/>
        </w:rPr>
        <w:annotationRef/>
      </w:r>
      <w:r>
        <w:t>Vypustí sa, ak projekt zo svojej podstaty nemôže generovať príjem</w:t>
      </w:r>
    </w:p>
  </w:comment>
  <w:comment w:id="71" w:author="Autor" w:initials="A">
    <w:p w14:paraId="4AFB61B2" w14:textId="6936BB4A" w:rsidR="00356A8B" w:rsidRPr="00BC5687" w:rsidRDefault="00356A8B" w:rsidP="00991A94">
      <w:pPr>
        <w:pStyle w:val="Textkomentra"/>
      </w:pPr>
      <w:r>
        <w:rPr>
          <w:rStyle w:val="Odkaznakomentr"/>
        </w:rPr>
        <w:annotationRef/>
      </w:r>
      <w:r>
        <w:t>V prípade, ak sa zjednodušené vykazovanie výdavkov v projekte neaplikuje RO predmetné ustanovenie odstráni</w:t>
      </w:r>
    </w:p>
  </w:comment>
  <w:comment w:id="75" w:author="Autor" w:initials="A">
    <w:p w14:paraId="1181062B" w14:textId="77777777" w:rsidR="00AA45D8" w:rsidRDefault="00AA45D8">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74" w:author="Autor" w:initials="A">
    <w:p w14:paraId="6E0A66D7" w14:textId="787A741F" w:rsidR="00356A8B" w:rsidRDefault="00356A8B">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78" w:author="Autor" w:initials="A">
    <w:p w14:paraId="5601C559" w14:textId="77777777" w:rsidR="00356A8B" w:rsidRDefault="00356A8B">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77" w:author="Autor" w:initials="A">
    <w:p w14:paraId="1CFCC06D" w14:textId="77777777" w:rsidR="00356A8B" w:rsidRDefault="00356A8B">
      <w:pPr>
        <w:pStyle w:val="Textkomentra"/>
      </w:pPr>
      <w:r>
        <w:rPr>
          <w:rStyle w:val="Odkaznakomentr"/>
          <w:szCs w:val="16"/>
        </w:rPr>
        <w:annotationRef/>
      </w:r>
      <w:r>
        <w:t>Vypustí sa, ak projekt zo svojej podstaty nemôže generovať príjem</w:t>
      </w:r>
    </w:p>
  </w:comment>
  <w:comment w:id="81" w:author="Autor" w:initials="A">
    <w:p w14:paraId="276EC7F4" w14:textId="77777777" w:rsidR="00356A8B" w:rsidRDefault="00356A8B">
      <w:pPr>
        <w:pStyle w:val="Textkomentra"/>
      </w:pPr>
      <w:r>
        <w:rPr>
          <w:rStyle w:val="Odkaznakomentr"/>
          <w:szCs w:val="16"/>
        </w:rPr>
        <w:annotationRef/>
      </w:r>
      <w:r>
        <w:t>Vypustí sa, ak projekt zo svojej podstaty nemôže generovať príjem</w:t>
      </w:r>
    </w:p>
  </w:comment>
  <w:comment w:id="111" w:author="Autor" w:initials="A">
    <w:p w14:paraId="5FF99183" w14:textId="77777777" w:rsidR="00356A8B" w:rsidRDefault="00356A8B">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12" w:author="Autor" w:initials="A">
    <w:p w14:paraId="04503F70" w14:textId="77777777" w:rsidR="00356A8B" w:rsidRDefault="00356A8B">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33" w:author="Autor" w:initials="A">
    <w:p w14:paraId="0EBF471E" w14:textId="77777777" w:rsidR="00356A8B" w:rsidRPr="00696ADB" w:rsidRDefault="00356A8B" w:rsidP="00991A94">
      <w:pPr>
        <w:pStyle w:val="Textkomentra"/>
      </w:pPr>
      <w:r>
        <w:rPr>
          <w:rStyle w:val="Odkaznakomentr"/>
        </w:rPr>
        <w:annotationRef/>
      </w:r>
      <w:r>
        <w:t>RO odstráni, ak sa v projekte zjednodušené vykazovanie výdavkov nevyužíva</w:t>
      </w:r>
    </w:p>
  </w:comment>
  <w:comment w:id="140" w:author="Autor" w:initials="A">
    <w:p w14:paraId="159E4DEF" w14:textId="77777777" w:rsidR="00356A8B" w:rsidRDefault="00356A8B">
      <w:pPr>
        <w:pStyle w:val="Textkomentra"/>
      </w:pPr>
      <w:r>
        <w:rPr>
          <w:rStyle w:val="Odkaznakomentr"/>
        </w:rPr>
        <w:annotationRef/>
      </w:r>
      <w:r>
        <w:t>Vypustí sa, ak projekt nebude implementovať sprostredkovateľský orgán.</w:t>
      </w:r>
    </w:p>
  </w:comment>
  <w:comment w:id="142" w:author="Autor" w:initials="A">
    <w:p w14:paraId="75207DAC" w14:textId="77777777" w:rsidR="00356A8B" w:rsidRDefault="00356A8B">
      <w:pPr>
        <w:pStyle w:val="Textkomentra"/>
      </w:pPr>
      <w:r>
        <w:rPr>
          <w:rStyle w:val="Odkaznakomentr"/>
          <w:szCs w:val="16"/>
        </w:rPr>
        <w:annotationRef/>
      </w:r>
      <w:r>
        <w:t>Všetky chýbajúce údaje doplní RO</w:t>
      </w:r>
    </w:p>
  </w:comment>
  <w:comment w:id="174" w:author="Autor" w:initials="A">
    <w:p w14:paraId="7A8223FF" w14:textId="77777777" w:rsidR="00356A8B" w:rsidRDefault="00356A8B">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77" w:author="Autor" w:initials="A">
    <w:p w14:paraId="6DABD8DB" w14:textId="77777777" w:rsidR="00356A8B" w:rsidRDefault="00356A8B">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180" w:author="Autor" w:initials="A">
    <w:p w14:paraId="74AB4710" w14:textId="77777777" w:rsidR="00356A8B" w:rsidRDefault="00356A8B">
      <w:pPr>
        <w:pStyle w:val="Textkomentra"/>
      </w:pPr>
      <w:r>
        <w:rPr>
          <w:rStyle w:val="Odkaznakomentr"/>
          <w:szCs w:val="16"/>
        </w:rPr>
        <w:annotationRef/>
      </w:r>
      <w:r>
        <w:t xml:space="preserve">Pri projektoch TP na mzdy sa celé písm. b) vypustí a zvyšný text sa primerane gramaticky preformuluje.  </w:t>
      </w:r>
    </w:p>
  </w:comment>
  <w:comment w:id="198" w:author="Autor" w:initials="A">
    <w:p w14:paraId="69D2143D" w14:textId="77777777" w:rsidR="00356A8B" w:rsidRDefault="00356A8B">
      <w:pPr>
        <w:pStyle w:val="Textkomentra"/>
      </w:pPr>
      <w:r>
        <w:rPr>
          <w:rStyle w:val="Odkaznakomentr"/>
          <w:szCs w:val="16"/>
        </w:rPr>
        <w:annotationRef/>
      </w:r>
      <w:r>
        <w:t xml:space="preserve">Napríklad kópia pozvánky na posledné školenie spolu s kópiou prezenčnej listiny účastníkov. </w:t>
      </w:r>
    </w:p>
  </w:comment>
  <w:comment w:id="200" w:author="Autor" w:initials="A">
    <w:p w14:paraId="3B5F69DD" w14:textId="77777777" w:rsidR="00356A8B" w:rsidRDefault="00356A8B">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36" w:author="Autor" w:initials="A">
    <w:p w14:paraId="411C4B37" w14:textId="5D25077E" w:rsidR="009C726C" w:rsidRDefault="009C726C">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243" w:author="Autor" w:initials="A">
    <w:p w14:paraId="566D06DF" w14:textId="77777777" w:rsidR="00356A8B" w:rsidRDefault="00356A8B">
      <w:pPr>
        <w:pStyle w:val="Textkomentra"/>
      </w:pPr>
      <w:r>
        <w:rPr>
          <w:rStyle w:val="Odkaznakomentr"/>
          <w:szCs w:val="16"/>
        </w:rPr>
        <w:annotationRef/>
      </w:r>
      <w:r>
        <w:t>Vypustí sa, ak projekt zo svojej podstaty nemôže generovať príjem</w:t>
      </w:r>
    </w:p>
  </w:comment>
  <w:comment w:id="265" w:author="Autor" w:initials="A">
    <w:p w14:paraId="2FAD6CB5" w14:textId="77777777" w:rsidR="00356A8B" w:rsidRDefault="00356A8B">
      <w:pPr>
        <w:pStyle w:val="Textkomentra"/>
      </w:pPr>
      <w:r>
        <w:rPr>
          <w:rStyle w:val="Odkaznakomentr"/>
        </w:rPr>
        <w:annotationRef/>
      </w:r>
      <w:r>
        <w:t>V prípade viacerých fondov Poskytovateľ doplní riadky</w:t>
      </w:r>
    </w:p>
  </w:comment>
  <w:comment w:id="267" w:author="Autor" w:initials="A">
    <w:p w14:paraId="2B303179" w14:textId="77777777" w:rsidR="00356A8B" w:rsidRDefault="00356A8B">
      <w:pPr>
        <w:pStyle w:val="Textkomentra"/>
      </w:pPr>
      <w:r>
        <w:rPr>
          <w:rStyle w:val="Odkaznakomentr"/>
          <w:szCs w:val="16"/>
        </w:rPr>
        <w:annotationRef/>
      </w:r>
      <w:r>
        <w:t>Vypustí sa  v prípade, ak v rámci projektu nedochádza k poskytovaniu pomoci (najmä v prípadoch projektov TP)</w:t>
      </w:r>
    </w:p>
  </w:comment>
  <w:comment w:id="269" w:author="Autor" w:initials="A">
    <w:p w14:paraId="2B262C6A" w14:textId="77777777" w:rsidR="00AA45D8" w:rsidRDefault="00AA45D8">
      <w:pPr>
        <w:pStyle w:val="Textkomentra"/>
      </w:pPr>
      <w:r>
        <w:rPr>
          <w:rStyle w:val="Odkaznakomentr"/>
          <w:szCs w:val="16"/>
        </w:rPr>
        <w:annotationRef/>
      </w:r>
      <w:r>
        <w:t>Ide o údaj, ktorý možno vypustiť, ak poskytovateľ  nepovažuje za nutné túto informáciu uvádzať aj osobitne, z dôvodu výberu len jedného spôsobu financovania v čl. 17 VP.</w:t>
      </w:r>
    </w:p>
  </w:comment>
  <w:comment w:id="268" w:author="Autor" w:initials="A">
    <w:p w14:paraId="526DAB6E" w14:textId="158C19F9" w:rsidR="002B7EDD" w:rsidRDefault="002B7EDD">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273" w:author="Autor" w:initials="A">
    <w:p w14:paraId="1826EB34" w14:textId="77777777" w:rsidR="00AA45D8" w:rsidRDefault="00AA45D8">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2819D846" w14:textId="77777777" w:rsidR="00AA45D8" w:rsidRDefault="00AA45D8"/>
  </w:comment>
  <w:comment w:id="272" w:author="Autor" w:initials="A">
    <w:p w14:paraId="6EDFCC90" w14:textId="1521956A" w:rsidR="00356A8B" w:rsidRDefault="00356A8B"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279" w:author="Autor" w:initials="A">
    <w:p w14:paraId="1AB7B23E" w14:textId="77777777" w:rsidR="00356A8B" w:rsidRDefault="00356A8B">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281" w:author="Autor" w:initials="A">
    <w:p w14:paraId="143DA6CE" w14:textId="77777777" w:rsidR="00356A8B" w:rsidRDefault="00356A8B">
      <w:pPr>
        <w:pStyle w:val="Textkomentra"/>
      </w:pPr>
      <w:r>
        <w:rPr>
          <w:rStyle w:val="Odkaznakomentr"/>
          <w:szCs w:val="16"/>
        </w:rPr>
        <w:annotationRef/>
      </w:r>
      <w:r>
        <w:t>Vypĺňa sa len v prípade projektov, pri ktorých sa vypočítava príjem v zmysle čl. 61 všeobecného nariadenia</w:t>
      </w:r>
    </w:p>
  </w:comment>
  <w:comment w:id="282" w:author="Autor" w:initials="A">
    <w:p w14:paraId="1C34DBBE" w14:textId="77777777" w:rsidR="00356A8B" w:rsidRDefault="00356A8B">
      <w:pPr>
        <w:pStyle w:val="Textkomentra"/>
      </w:pPr>
      <w:r>
        <w:rPr>
          <w:rStyle w:val="Odkaznakomentr"/>
          <w:szCs w:val="16"/>
        </w:rPr>
        <w:annotationRef/>
      </w:r>
      <w:r>
        <w:t>Doplní sa miera spolufinancovania zdrojov EÚ a ŠR</w:t>
      </w:r>
    </w:p>
  </w:comment>
  <w:comment w:id="283" w:author="Autor" w:initials="A">
    <w:p w14:paraId="32DED6A0" w14:textId="77777777" w:rsidR="00356A8B" w:rsidRDefault="00356A8B">
      <w:pPr>
        <w:pStyle w:val="Textkomentra"/>
      </w:pPr>
      <w:r>
        <w:rPr>
          <w:rStyle w:val="Odkaznakomentr"/>
          <w:szCs w:val="16"/>
        </w:rPr>
        <w:annotationRef/>
      </w:r>
      <w:r>
        <w:t>Výber relevantnej možnosti s ohľadom na skutočnosť, či ide o projekty generujúce príjem alebo nie</w:t>
      </w:r>
    </w:p>
    <w:p w14:paraId="29DC805C" w14:textId="77777777" w:rsidR="00356A8B" w:rsidRDefault="00356A8B">
      <w:pPr>
        <w:pStyle w:val="Textkomentra"/>
      </w:pPr>
    </w:p>
  </w:comment>
  <w:comment w:id="284" w:author="Autor" w:initials="A">
    <w:p w14:paraId="0B3500CC" w14:textId="77777777" w:rsidR="00356A8B" w:rsidRDefault="00356A8B">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287" w:author="Autor" w:initials="A">
    <w:p w14:paraId="0B6C4E81" w14:textId="77777777" w:rsidR="00356A8B" w:rsidRDefault="00356A8B">
      <w:pPr>
        <w:pStyle w:val="Textkomentra"/>
      </w:pPr>
      <w:r>
        <w:rPr>
          <w:rStyle w:val="Odkaznakomentr"/>
          <w:szCs w:val="16"/>
        </w:rPr>
        <w:annotationRef/>
      </w:r>
      <w:r>
        <w:t>Miera spolufinancovania prijímateľa v zmysle Stratégie financovania na PO 2014 - 2020</w:t>
      </w:r>
    </w:p>
  </w:comment>
  <w:comment w:id="288" w:author="Autor" w:initials="A">
    <w:p w14:paraId="550C6DC6" w14:textId="77777777" w:rsidR="00356A8B" w:rsidRDefault="00356A8B">
      <w:pPr>
        <w:pStyle w:val="Textkomentra"/>
      </w:pPr>
      <w:r>
        <w:rPr>
          <w:rStyle w:val="Odkaznakomentr"/>
          <w:szCs w:val="16"/>
        </w:rPr>
        <w:annotationRef/>
      </w:r>
      <w:r>
        <w:t>Vyberie sa relevantná možnosť podobne ako v písm. c) vyššie</w:t>
      </w:r>
    </w:p>
  </w:comment>
  <w:comment w:id="286" w:author="Autor" w:initials="A">
    <w:p w14:paraId="58DC26A3" w14:textId="77777777" w:rsidR="00356A8B" w:rsidRDefault="00356A8B">
      <w:pPr>
        <w:pStyle w:val="Textkomentra"/>
      </w:pPr>
      <w:r>
        <w:rPr>
          <w:rStyle w:val="Odkaznakomentr"/>
          <w:szCs w:val="16"/>
        </w:rPr>
        <w:annotationRef/>
      </w:r>
      <w:r>
        <w:t>Vypustí sa v prípade 100% spolufinancovania projektu z NFP</w:t>
      </w:r>
    </w:p>
  </w:comment>
  <w:comment w:id="289" w:author="Autor" w:initials="A">
    <w:p w14:paraId="10C30FAA" w14:textId="77777777" w:rsidR="00356A8B" w:rsidRDefault="00356A8B">
      <w:pPr>
        <w:pStyle w:val="Textkomentra"/>
      </w:pPr>
      <w:r>
        <w:rPr>
          <w:rStyle w:val="Odkaznakomentr"/>
          <w:szCs w:val="16"/>
        </w:rPr>
        <w:annotationRef/>
      </w:r>
      <w:r>
        <w:t>Vymaže sa, ak nie je relevantné</w:t>
      </w:r>
    </w:p>
  </w:comment>
  <w:comment w:id="291" w:author="Autor" w:initials="A">
    <w:p w14:paraId="263C9512" w14:textId="77777777" w:rsidR="00356A8B" w:rsidRDefault="00356A8B">
      <w:pPr>
        <w:pStyle w:val="Textkomentra"/>
      </w:pPr>
      <w:r>
        <w:rPr>
          <w:rStyle w:val="Odkaznakomentr"/>
          <w:szCs w:val="16"/>
        </w:rPr>
        <w:annotationRef/>
      </w:r>
      <w:r>
        <w:t xml:space="preserve">Podlieha úprave (prepis na písm. b), ak nejde o projekty generujúce príjem, pri ktorých sa v ods. 3.1 vymaže písm. a). </w:t>
      </w:r>
    </w:p>
  </w:comment>
  <w:comment w:id="296" w:author="Autor" w:initials="A">
    <w:p w14:paraId="7D2FA2BC" w14:textId="77777777" w:rsidR="00356A8B" w:rsidRDefault="00356A8B">
      <w:pPr>
        <w:pStyle w:val="Textkomentra"/>
      </w:pPr>
      <w:r>
        <w:rPr>
          <w:rStyle w:val="Odkaznakomentr"/>
          <w:szCs w:val="16"/>
        </w:rPr>
        <w:annotationRef/>
      </w:r>
      <w:r>
        <w:t>Doplní Poskytovateľ</w:t>
      </w:r>
    </w:p>
  </w:comment>
  <w:comment w:id="297" w:author="Autor" w:initials="A">
    <w:p w14:paraId="27830647" w14:textId="77777777" w:rsidR="00356A8B" w:rsidRDefault="00356A8B">
      <w:pPr>
        <w:pStyle w:val="Textkomentra"/>
      </w:pPr>
      <w:r>
        <w:rPr>
          <w:rStyle w:val="Odkaznakomentr"/>
        </w:rPr>
        <w:annotationRef/>
      </w:r>
      <w:r>
        <w:t xml:space="preserve">V prípade nerelevantnosti sa vypustí. </w:t>
      </w:r>
    </w:p>
  </w:comment>
  <w:comment w:id="298" w:author="Autor" w:initials="A">
    <w:p w14:paraId="68948E8F" w14:textId="77777777" w:rsidR="00356A8B" w:rsidRDefault="00356A8B">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299" w:author="Autor" w:initials="A">
    <w:p w14:paraId="262DE9B4" w14:textId="77777777" w:rsidR="00356A8B" w:rsidRDefault="00356A8B">
      <w:pPr>
        <w:pStyle w:val="Textkomentra"/>
      </w:pPr>
      <w:r>
        <w:rPr>
          <w:rStyle w:val="Odkaznakomentr"/>
          <w:szCs w:val="16"/>
        </w:rPr>
        <w:annotationRef/>
      </w:r>
      <w:r>
        <w:t xml:space="preserve">Uplatní sa iba v prípade, ak v je v rámci projektu poskytovaná pomoc. </w:t>
      </w:r>
    </w:p>
  </w:comment>
  <w:comment w:id="302" w:author="Autor" w:initials="A">
    <w:p w14:paraId="4A6B6B7E" w14:textId="77777777" w:rsidR="00356A8B" w:rsidRDefault="00356A8B">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304" w:author="Autor" w:initials="A">
    <w:p w14:paraId="16079718" w14:textId="77777777" w:rsidR="00356A8B" w:rsidRDefault="00356A8B">
      <w:pPr>
        <w:pStyle w:val="Textkomentra"/>
      </w:pPr>
      <w:r>
        <w:rPr>
          <w:rStyle w:val="Odkaznakomentr"/>
        </w:rPr>
        <w:annotationRef/>
      </w:r>
      <w:r>
        <w:t xml:space="preserve">Vypustí sa pri projektoch, pri ktorých sa nesleduje udržateľnosť .  </w:t>
      </w:r>
    </w:p>
  </w:comment>
  <w:comment w:id="307" w:author="Autor" w:initials="A">
    <w:p w14:paraId="3C3C30C9" w14:textId="77777777" w:rsidR="00356A8B" w:rsidRDefault="00356A8B">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310" w:author="Autor" w:initials="A">
    <w:p w14:paraId="6C286A48" w14:textId="77777777" w:rsidR="00356A8B" w:rsidRDefault="00356A8B">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311" w:author="Autor" w:initials="A">
    <w:p w14:paraId="65822F22" w14:textId="77777777" w:rsidR="00356A8B" w:rsidRDefault="00356A8B">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356A8B" w:rsidRDefault="00356A8B">
      <w:pPr>
        <w:pStyle w:val="Textkomentra"/>
      </w:pPr>
    </w:p>
    <w:p w14:paraId="00E3FBA0" w14:textId="77777777" w:rsidR="00356A8B" w:rsidRDefault="00356A8B">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312" w:author="Autor" w:initials="A">
    <w:p w14:paraId="4538D435" w14:textId="77777777" w:rsidR="00356A8B" w:rsidRDefault="00356A8B">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313" w:author="Autor" w:initials="A">
    <w:p w14:paraId="3031E01B" w14:textId="77777777" w:rsidR="00356A8B" w:rsidRDefault="00356A8B">
      <w:pPr>
        <w:pStyle w:val="Textkomentra"/>
      </w:pPr>
      <w:r>
        <w:rPr>
          <w:rStyle w:val="Odkaznakomentr"/>
          <w:szCs w:val="16"/>
        </w:rPr>
        <w:annotationRef/>
      </w:r>
      <w:r>
        <w:t xml:space="preserve">Celý odsek sa vymaže v prípade, ak sa v Projekte nerealizuje verejné obstarávanie alebo iné obstarávanie. </w:t>
      </w:r>
    </w:p>
  </w:comment>
  <w:comment w:id="316" w:author="Autor" w:initials="A">
    <w:p w14:paraId="046F2B80" w14:textId="77777777" w:rsidR="00356A8B" w:rsidRDefault="00356A8B">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331" w:author="Autor" w:initials="A">
    <w:p w14:paraId="37E4901D" w14:textId="77777777" w:rsidR="00356A8B" w:rsidRDefault="00356A8B">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332" w:author="Autor" w:initials="A">
    <w:p w14:paraId="56796E5E" w14:textId="77777777" w:rsidR="00356A8B" w:rsidRDefault="00356A8B">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334" w:author="Autor" w:initials="A">
    <w:p w14:paraId="6550AF94" w14:textId="77777777" w:rsidR="00AA45D8" w:rsidRDefault="00AA45D8">
      <w:pPr>
        <w:pStyle w:val="Textkomentra"/>
      </w:pPr>
      <w:r>
        <w:rPr>
          <w:rStyle w:val="Odkaznakomentr"/>
          <w:szCs w:val="16"/>
        </w:rPr>
        <w:annotationRef/>
      </w:r>
      <w:r>
        <w:t>Uplatní sa iba na projekty, v ktorých je cieľ projektu definovaný príslušnými MU</w:t>
      </w:r>
    </w:p>
  </w:comment>
  <w:comment w:id="336" w:author="Autor" w:initials="A">
    <w:p w14:paraId="12AC5972" w14:textId="77777777" w:rsidR="00356A8B" w:rsidRDefault="00356A8B">
      <w:pPr>
        <w:pStyle w:val="Textkomentra"/>
      </w:pPr>
      <w:r>
        <w:rPr>
          <w:rStyle w:val="Odkaznakomentr"/>
          <w:szCs w:val="16"/>
        </w:rPr>
        <w:annotationRef/>
      </w:r>
      <w:r>
        <w:t xml:space="preserve">Uplatní sa iba v projektoch, ktorých súčasťou je projektová alebo iná podkladová dokumentácia, inak sa vypustí. </w:t>
      </w:r>
    </w:p>
  </w:comment>
  <w:comment w:id="347" w:author="Autor" w:initials="A">
    <w:p w14:paraId="78F02155" w14:textId="77777777" w:rsidR="00356A8B" w:rsidRDefault="00356A8B">
      <w:pPr>
        <w:pStyle w:val="Textkomentra"/>
      </w:pPr>
      <w:r>
        <w:rPr>
          <w:rStyle w:val="Odkaznakomentr"/>
          <w:szCs w:val="16"/>
        </w:rPr>
        <w:annotationRef/>
      </w:r>
      <w:r>
        <w:t>Uplatní sa iba na projekty, v ktorých je cieľ projektu definovaný príslušnými MU</w:t>
      </w:r>
    </w:p>
  </w:comment>
  <w:comment w:id="350" w:author="Autor" w:initials="A">
    <w:p w14:paraId="2F3BBF8D" w14:textId="77777777" w:rsidR="00356A8B" w:rsidRDefault="00356A8B">
      <w:pPr>
        <w:pStyle w:val="Textkomentra"/>
      </w:pPr>
      <w:r>
        <w:rPr>
          <w:rStyle w:val="Odkaznakomentr"/>
          <w:szCs w:val="16"/>
        </w:rPr>
        <w:annotationRef/>
      </w:r>
      <w:r>
        <w:t xml:space="preserve">Uplatní sa iba na projekty, v ktorých sa realizuje VO, v ostatných prípadoch sa vypustí.  </w:t>
      </w:r>
    </w:p>
  </w:comment>
  <w:comment w:id="365" w:author="Autor" w:initials="A">
    <w:p w14:paraId="20B0D530" w14:textId="0742F149" w:rsidR="00356A8B" w:rsidRDefault="00356A8B">
      <w:pPr>
        <w:pStyle w:val="Textkomentra"/>
      </w:pPr>
      <w:r>
        <w:rPr>
          <w:rStyle w:val="Odkaznakomentr"/>
        </w:rPr>
        <w:annotationRef/>
      </w:r>
      <w:r w:rsidRPr="00B77684">
        <w:t>Konkrétne percento stanoví riadiaci orgán na základe vlastného riadneho odôvodnenia</w:t>
      </w:r>
      <w:r>
        <w:t xml:space="preserve">; </w:t>
      </w:r>
    </w:p>
  </w:comment>
  <w:comment w:id="368" w:author="Autor" w:initials="A">
    <w:p w14:paraId="2E2F2F80" w14:textId="54611480" w:rsidR="00356A8B" w:rsidRDefault="00356A8B">
      <w:pPr>
        <w:pStyle w:val="Textkomentra"/>
      </w:pPr>
      <w:r>
        <w:rPr>
          <w:rStyle w:val="Odkaznakomentr"/>
        </w:rPr>
        <w:annotationRef/>
      </w:r>
      <w:r w:rsidRPr="00B77684">
        <w:t>Konkrétne percento stanoví riadiaci orgán na základe vlastného riadneho odôvodnenia</w:t>
      </w:r>
      <w:r>
        <w:t>;</w:t>
      </w:r>
    </w:p>
  </w:comment>
  <w:comment w:id="376" w:author="Autor" w:initials="A">
    <w:p w14:paraId="3169937F" w14:textId="77777777" w:rsidR="00356A8B" w:rsidRDefault="00356A8B"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351" w:author="Autor" w:initials="A">
    <w:p w14:paraId="22305FDD" w14:textId="77777777" w:rsidR="00356A8B" w:rsidRDefault="00356A8B">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406" w:author="Autor" w:initials="A">
    <w:p w14:paraId="34DA5A62" w14:textId="77777777" w:rsidR="00356A8B" w:rsidRDefault="00356A8B">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421" w:author="Autor" w:initials="A">
    <w:p w14:paraId="39856AB6" w14:textId="77777777" w:rsidR="00AA45D8" w:rsidRDefault="00AA45D8">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420" w:author="Autor" w:initials="A">
    <w:p w14:paraId="37CA24D0" w14:textId="79E3F3C7" w:rsidR="00356A8B" w:rsidRDefault="00356A8B">
      <w:pPr>
        <w:pStyle w:val="Textkomentra"/>
      </w:pPr>
      <w:r>
        <w:rPr>
          <w:rStyle w:val="Odkaznakomentr"/>
          <w:szCs w:val="16"/>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comment>
  <w:comment w:id="491" w:author="Autor" w:initials="A">
    <w:p w14:paraId="60F316C7" w14:textId="77777777" w:rsidR="00356A8B" w:rsidRDefault="00356A8B">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535" w:author="Autor" w:initials="A">
    <w:p w14:paraId="68BDBA9D" w14:textId="77777777" w:rsidR="00356A8B" w:rsidRDefault="00356A8B">
      <w:pPr>
        <w:pStyle w:val="Textkomentra"/>
      </w:pPr>
      <w:r>
        <w:rPr>
          <w:rStyle w:val="Odkaznakomentr"/>
          <w:szCs w:val="16"/>
        </w:rPr>
        <w:annotationRef/>
      </w:r>
      <w:r>
        <w:t>Ide o prípady upravené v Systéme riadenia EŠIF – kapitola 3.3.7.2 ods.7 a to predovšetkým spolupráca pri kontrole VO s ÚVO, PMÚ, OČTK</w:t>
      </w:r>
    </w:p>
  </w:comment>
  <w:comment w:id="587" w:author="Autor" w:initials="A">
    <w:p w14:paraId="51AD0F92" w14:textId="77777777" w:rsidR="00356A8B" w:rsidRDefault="00356A8B">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356A8B" w:rsidRDefault="00356A8B">
      <w:pPr>
        <w:pStyle w:val="Textkomentra"/>
      </w:pPr>
    </w:p>
  </w:comment>
  <w:comment w:id="589" w:author="Autor" w:initials="A">
    <w:p w14:paraId="36670AE0" w14:textId="77777777" w:rsidR="00356A8B" w:rsidRDefault="00356A8B">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591" w:author="Autor" w:initials="A">
    <w:p w14:paraId="12EC3FA4" w14:textId="77777777" w:rsidR="00356A8B" w:rsidRPr="000E2BE6" w:rsidRDefault="00356A8B" w:rsidP="00FB3443">
      <w:pPr>
        <w:pStyle w:val="Textkomentra"/>
      </w:pPr>
      <w:r>
        <w:rPr>
          <w:rStyle w:val="Odkaznakomentr"/>
        </w:rPr>
        <w:annotationRef/>
      </w:r>
      <w:r>
        <w:t>RO odstráni v prípade, že sa v projekte nevyužíva zjednodušené vykazovanie výdavkov.</w:t>
      </w:r>
    </w:p>
  </w:comment>
  <w:comment w:id="597" w:author="Autor" w:initials="A">
    <w:p w14:paraId="2A18F7A3" w14:textId="77777777" w:rsidR="00356A8B" w:rsidRDefault="00356A8B">
      <w:pPr>
        <w:pStyle w:val="Textkomentra"/>
      </w:pPr>
      <w:r>
        <w:rPr>
          <w:rStyle w:val="Odkaznakomentr"/>
        </w:rPr>
        <w:annotationRef/>
      </w:r>
      <w:r>
        <w:t xml:space="preserve">Vypustí sa v prípade, ak projekt nebude mať povinnosť predkladať Následnú monitorovaciu správu. </w:t>
      </w:r>
    </w:p>
  </w:comment>
  <w:comment w:id="605" w:author="Autor" w:initials="A">
    <w:p w14:paraId="1AE0EDE7" w14:textId="77777777" w:rsidR="00356A8B" w:rsidRDefault="00356A8B">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356A8B" w:rsidRDefault="00356A8B">
      <w:pPr>
        <w:pStyle w:val="Textkomentra"/>
      </w:pPr>
    </w:p>
  </w:comment>
  <w:comment w:id="612" w:author="Autor" w:initials="A">
    <w:p w14:paraId="7D783B46" w14:textId="77777777" w:rsidR="00356A8B" w:rsidRDefault="00356A8B">
      <w:pPr>
        <w:pStyle w:val="Textkomentra"/>
      </w:pPr>
      <w:r>
        <w:rPr>
          <w:rStyle w:val="Odkaznakomentr"/>
          <w:szCs w:val="16"/>
        </w:rPr>
        <w:annotationRef/>
      </w:r>
      <w:r>
        <w:t xml:space="preserve">Relevantné pre projekty ESF.  RO je oprávnený vypustiť toto ustanovenie pri projektoch technickej pomoci. </w:t>
      </w:r>
    </w:p>
  </w:comment>
  <w:comment w:id="617" w:author="Autor" w:initials="A">
    <w:p w14:paraId="0886EF55" w14:textId="77777777" w:rsidR="00356A8B" w:rsidRDefault="00356A8B">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620" w:author="Autor" w:initials="A">
    <w:p w14:paraId="3B984FF1" w14:textId="77777777" w:rsidR="00356A8B" w:rsidRDefault="00356A8B">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622" w:author="Autor" w:initials="A">
    <w:p w14:paraId="5D3FB601" w14:textId="77777777" w:rsidR="00356A8B" w:rsidRDefault="00356A8B">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654" w:author="Autor" w:initials="A">
    <w:p w14:paraId="70361BF4" w14:textId="77777777" w:rsidR="00356A8B" w:rsidRDefault="00356A8B">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656" w:author="Autor" w:initials="A">
    <w:p w14:paraId="66DB4671" w14:textId="77777777" w:rsidR="00356A8B" w:rsidRDefault="00356A8B">
      <w:pPr>
        <w:pStyle w:val="Textkomentra"/>
      </w:pPr>
      <w:r>
        <w:rPr>
          <w:rStyle w:val="Odkaznakomentr"/>
          <w:szCs w:val="16"/>
        </w:rPr>
        <w:annotationRef/>
      </w:r>
      <w:r>
        <w:t>Vypustí sa, ak sa v rámci Projektu nesleduje udržateľnosť</w:t>
      </w:r>
    </w:p>
  </w:comment>
  <w:comment w:id="657" w:author="Autor" w:initials="A">
    <w:p w14:paraId="052A3EFC" w14:textId="77777777" w:rsidR="00356A8B" w:rsidRDefault="00356A8B">
      <w:pPr>
        <w:pStyle w:val="Textkomentra"/>
      </w:pPr>
      <w:r>
        <w:rPr>
          <w:rStyle w:val="Odkaznakomentr"/>
        </w:rPr>
        <w:annotationRef/>
      </w:r>
      <w:r>
        <w:t xml:space="preserve">Vypustí sa, ak sa v rámci Projektu nesleduje udržateľnosť. </w:t>
      </w:r>
    </w:p>
  </w:comment>
  <w:comment w:id="661" w:author="Autor" w:initials="A">
    <w:p w14:paraId="40BF0C88" w14:textId="77777777" w:rsidR="00356A8B" w:rsidRDefault="00356A8B">
      <w:pPr>
        <w:pStyle w:val="Textkomentra"/>
      </w:pPr>
      <w:r>
        <w:rPr>
          <w:rStyle w:val="Odkaznakomentr"/>
          <w:szCs w:val="16"/>
        </w:rPr>
        <w:annotationRef/>
      </w:r>
      <w:r>
        <w:t>Napríklad zák. č. 278/1993 Z. z. o správe majetku štátu</w:t>
      </w:r>
    </w:p>
  </w:comment>
  <w:comment w:id="665" w:author="Autor" w:initials="A">
    <w:p w14:paraId="7C50A614" w14:textId="77777777" w:rsidR="00356A8B" w:rsidRDefault="00356A8B">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666" w:author="Autor" w:initials="A">
    <w:p w14:paraId="3D0043F4" w14:textId="77777777" w:rsidR="00356A8B" w:rsidRDefault="00356A8B">
      <w:pPr>
        <w:pStyle w:val="Textkomentra"/>
      </w:pPr>
      <w:r>
        <w:rPr>
          <w:rStyle w:val="Odkaznakomentr"/>
        </w:rPr>
        <w:annotationRef/>
      </w:r>
      <w:r>
        <w:t xml:space="preserve">Vypustí sa v prípade, ak sa v rámci Projektu nesleduje udržateľnosť. </w:t>
      </w:r>
    </w:p>
  </w:comment>
  <w:comment w:id="668" w:author="Autor" w:initials="A">
    <w:p w14:paraId="4E3BB6B0" w14:textId="77777777" w:rsidR="00356A8B" w:rsidRDefault="00356A8B">
      <w:pPr>
        <w:pStyle w:val="Textkomentra"/>
      </w:pPr>
      <w:r>
        <w:rPr>
          <w:rStyle w:val="Odkaznakomentr"/>
        </w:rPr>
        <w:annotationRef/>
      </w:r>
      <w:r>
        <w:t xml:space="preserve">Vypustí sa, ak sa v rámci projektu nesleduje udržateľnosť. </w:t>
      </w:r>
    </w:p>
  </w:comment>
  <w:comment w:id="670" w:author="Autor" w:initials="A">
    <w:p w14:paraId="63DC6FFA" w14:textId="77777777" w:rsidR="00356A8B" w:rsidRDefault="00356A8B">
      <w:pPr>
        <w:pStyle w:val="Textkomentra"/>
      </w:pPr>
      <w:r>
        <w:rPr>
          <w:rStyle w:val="Odkaznakomentr"/>
          <w:szCs w:val="16"/>
        </w:rPr>
        <w:annotationRef/>
      </w:r>
      <w:r>
        <w:t xml:space="preserve">Uvedené ustanovenie môže byť zúžené v nadväznosti na uznesenie vlády č. 171 zo dňa  09.03.2011. </w:t>
      </w:r>
    </w:p>
  </w:comment>
  <w:comment w:id="673" w:author="Autor" w:initials="A">
    <w:p w14:paraId="1AC0B532" w14:textId="77777777" w:rsidR="00356A8B" w:rsidRDefault="00356A8B">
      <w:pPr>
        <w:pStyle w:val="Textkomentra"/>
      </w:pPr>
      <w:r>
        <w:rPr>
          <w:rStyle w:val="Odkaznakomentr"/>
          <w:szCs w:val="16"/>
        </w:rPr>
        <w:annotationRef/>
      </w:r>
      <w:r>
        <w:t>Zosúladenie s písm. a) pre časovú oprávnenosť IZM</w:t>
      </w:r>
    </w:p>
  </w:comment>
  <w:comment w:id="674" w:author="Autor" w:initials="A">
    <w:p w14:paraId="6DF3FDCD" w14:textId="77777777" w:rsidR="00356A8B" w:rsidRDefault="00356A8B">
      <w:pPr>
        <w:pStyle w:val="Textkomentra"/>
      </w:pPr>
      <w:r>
        <w:rPr>
          <w:rStyle w:val="Odkaznakomentr"/>
          <w:szCs w:val="16"/>
        </w:rPr>
        <w:annotationRef/>
      </w:r>
      <w:r>
        <w:t>Upozorňuje sa na prepojenie s článkom 5 ods. 1 VP</w:t>
      </w:r>
    </w:p>
  </w:comment>
  <w:comment w:id="678" w:author="Autor" w:initials="A">
    <w:p w14:paraId="71907113" w14:textId="4D4EE3C8" w:rsidR="00356A8B" w:rsidRPr="001E4203" w:rsidRDefault="00356A8B" w:rsidP="00FB3443">
      <w:pPr>
        <w:pStyle w:val="Textkomentra"/>
      </w:pPr>
      <w:r>
        <w:rPr>
          <w:rStyle w:val="Odkaznakomentr"/>
        </w:rPr>
        <w:annotationRef/>
      </w:r>
      <w:r>
        <w:t>Odstráni sa pre projekty, v ktorých sa zjednodušené vykazovanie výdavkov neaplikuje</w:t>
      </w:r>
    </w:p>
  </w:comment>
  <w:comment w:id="681" w:author="Autor" w:initials="A">
    <w:p w14:paraId="445C9BFB" w14:textId="77777777" w:rsidR="00356A8B" w:rsidRDefault="00356A8B">
      <w:pPr>
        <w:pStyle w:val="Textkomentra"/>
      </w:pPr>
      <w:r>
        <w:rPr>
          <w:rStyle w:val="Odkaznakomentr"/>
          <w:szCs w:val="16"/>
        </w:rPr>
        <w:annotationRef/>
      </w:r>
      <w:r>
        <w:t xml:space="preserve">Poukazuje sa na súvisiace ustanovenie v čl. 9 ods. 7 VP. </w:t>
      </w:r>
    </w:p>
  </w:comment>
  <w:comment w:id="682" w:author="Autor" w:initials="A">
    <w:p w14:paraId="2FD8C56D" w14:textId="77777777" w:rsidR="00356A8B" w:rsidRDefault="00356A8B">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744" w:author="Autor" w:initials="A">
    <w:p w14:paraId="412432DC" w14:textId="77777777" w:rsidR="00AA45D8" w:rsidRDefault="00AA45D8">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836" w:author="Autor" w:initials="A">
    <w:p w14:paraId="5B812675" w14:textId="77777777" w:rsidR="00356A8B" w:rsidRDefault="00356A8B">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849" w:author="Autor" w:initials="A">
    <w:p w14:paraId="04AD4819" w14:textId="77777777" w:rsidR="00356A8B" w:rsidRDefault="00356A8B">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2DC1C31A" w15:done="0"/>
  <w15:commentEx w15:paraId="7D66857F" w15:done="0"/>
  <w15:commentEx w15:paraId="611C5D29" w15:done="0"/>
  <w15:commentEx w15:paraId="4AFB61B2" w15:done="0"/>
  <w15:commentEx w15:paraId="1181062B"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411C4B37" w15:done="0"/>
  <w15:commentEx w15:paraId="566D06DF" w15:done="0"/>
  <w15:commentEx w15:paraId="2FAD6CB5" w15:done="0"/>
  <w15:commentEx w15:paraId="2B303179" w15:done="0"/>
  <w15:commentEx w15:paraId="2B262C6A" w15:done="0"/>
  <w15:commentEx w15:paraId="526DAB6E" w15:done="0"/>
  <w15:commentEx w15:paraId="2819D846" w15:done="0"/>
  <w15:commentEx w15:paraId="6EDFCC90"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6550AF94" w15:done="0"/>
  <w15:commentEx w15:paraId="12AC5972" w15:done="0"/>
  <w15:commentEx w15:paraId="78F02155" w15:done="0"/>
  <w15:commentEx w15:paraId="2F3BBF8D" w15:done="0"/>
  <w15:commentEx w15:paraId="20B0D530" w15:done="0"/>
  <w15:commentEx w15:paraId="2E2F2F80" w15:done="0"/>
  <w15:commentEx w15:paraId="3169937F" w15:done="0"/>
  <w15:commentEx w15:paraId="22305FDD" w15:done="0"/>
  <w15:commentEx w15:paraId="34DA5A62" w15:done="0"/>
  <w15:commentEx w15:paraId="39856AB6" w15:done="0"/>
  <w15:commentEx w15:paraId="37CA24D0"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412432DC"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49B86" w14:textId="77777777" w:rsidR="00A97436" w:rsidRDefault="00A97436">
      <w:r>
        <w:separator/>
      </w:r>
    </w:p>
  </w:endnote>
  <w:endnote w:type="continuationSeparator" w:id="0">
    <w:p w14:paraId="26E52A3A" w14:textId="77777777" w:rsidR="00A97436" w:rsidRDefault="00A97436">
      <w:r>
        <w:continuationSeparator/>
      </w:r>
    </w:p>
  </w:endnote>
  <w:endnote w:type="continuationNotice" w:id="1">
    <w:p w14:paraId="321BD317" w14:textId="77777777" w:rsidR="00A97436" w:rsidRDefault="00A974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960E3" w14:textId="77777777" w:rsidR="00356A8B" w:rsidRDefault="00356A8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F1C3" w14:textId="77777777" w:rsidR="00356A8B" w:rsidRDefault="00356A8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BC5FF" w14:textId="77777777" w:rsidR="00356A8B" w:rsidRDefault="00356A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5F284" w14:textId="77777777" w:rsidR="00A97436" w:rsidRDefault="00A97436">
      <w:r>
        <w:separator/>
      </w:r>
    </w:p>
  </w:footnote>
  <w:footnote w:type="continuationSeparator" w:id="0">
    <w:p w14:paraId="0431FFF9" w14:textId="77777777" w:rsidR="00A97436" w:rsidRDefault="00A97436">
      <w:r>
        <w:continuationSeparator/>
      </w:r>
    </w:p>
  </w:footnote>
  <w:footnote w:type="continuationNotice" w:id="1">
    <w:p w14:paraId="5DB99759" w14:textId="77777777" w:rsidR="00A97436" w:rsidRDefault="00A97436"/>
  </w:footnote>
  <w:footnote w:id="2">
    <w:p w14:paraId="08C712D3" w14:textId="77777777" w:rsidR="00356A8B" w:rsidRDefault="00356A8B">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356A8B" w:rsidRDefault="00356A8B">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356A8B" w:rsidRDefault="00356A8B">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E7B4D" w14:textId="77777777" w:rsidR="00356A8B" w:rsidRDefault="00356A8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AB72" w14:textId="77777777" w:rsidR="00356A8B" w:rsidRDefault="00356A8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356A8B" w:rsidRDefault="00356A8B"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356A8B" w:rsidRDefault="00356A8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0"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1"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3"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9"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2"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3"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7"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2"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3"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7"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8"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9"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3"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7"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0"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1"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3"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4"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5"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57"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2"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3"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6"/>
  </w:num>
  <w:num w:numId="2">
    <w:abstractNumId w:val="4"/>
  </w:num>
  <w:num w:numId="3">
    <w:abstractNumId w:val="40"/>
  </w:num>
  <w:num w:numId="4">
    <w:abstractNumId w:val="36"/>
  </w:num>
  <w:num w:numId="5">
    <w:abstractNumId w:val="52"/>
  </w:num>
  <w:num w:numId="6">
    <w:abstractNumId w:val="37"/>
  </w:num>
  <w:num w:numId="7">
    <w:abstractNumId w:val="3"/>
  </w:num>
  <w:num w:numId="8">
    <w:abstractNumId w:val="47"/>
  </w:num>
  <w:num w:numId="9">
    <w:abstractNumId w:val="45"/>
  </w:num>
  <w:num w:numId="10">
    <w:abstractNumId w:val="22"/>
  </w:num>
  <w:num w:numId="11">
    <w:abstractNumId w:val="27"/>
  </w:num>
  <w:num w:numId="12">
    <w:abstractNumId w:val="14"/>
  </w:num>
  <w:num w:numId="13">
    <w:abstractNumId w:val="13"/>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0"/>
  </w:num>
  <w:num w:numId="17">
    <w:abstractNumId w:val="2"/>
  </w:num>
  <w:num w:numId="18">
    <w:abstractNumId w:val="56"/>
  </w:num>
  <w:num w:numId="19">
    <w:abstractNumId w:val="54"/>
  </w:num>
  <w:num w:numId="20">
    <w:abstractNumId w:val="28"/>
  </w:num>
  <w:num w:numId="21">
    <w:abstractNumId w:val="9"/>
  </w:num>
  <w:num w:numId="22">
    <w:abstractNumId w:val="53"/>
  </w:num>
  <w:num w:numId="23">
    <w:abstractNumId w:val="42"/>
  </w:num>
  <w:num w:numId="24">
    <w:abstractNumId w:val="61"/>
  </w:num>
  <w:num w:numId="25">
    <w:abstractNumId w:val="25"/>
  </w:num>
  <w:num w:numId="26">
    <w:abstractNumId w:val="34"/>
  </w:num>
  <w:num w:numId="27">
    <w:abstractNumId w:val="31"/>
  </w:num>
  <w:num w:numId="28">
    <w:abstractNumId w:val="16"/>
  </w:num>
  <w:num w:numId="29">
    <w:abstractNumId w:val="35"/>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6"/>
  </w:num>
  <w:num w:numId="35">
    <w:abstractNumId w:val="10"/>
  </w:num>
  <w:num w:numId="36">
    <w:abstractNumId w:val="29"/>
  </w:num>
  <w:num w:numId="37">
    <w:abstractNumId w:val="60"/>
  </w:num>
  <w:num w:numId="38">
    <w:abstractNumId w:val="17"/>
  </w:num>
  <w:num w:numId="39">
    <w:abstractNumId w:val="50"/>
  </w:num>
  <w:num w:numId="40">
    <w:abstractNumId w:val="64"/>
  </w:num>
  <w:num w:numId="41">
    <w:abstractNumId w:val="58"/>
  </w:num>
  <w:num w:numId="42">
    <w:abstractNumId w:val="20"/>
  </w:num>
  <w:num w:numId="43">
    <w:abstractNumId w:val="63"/>
  </w:num>
  <w:num w:numId="44">
    <w:abstractNumId w:val="23"/>
  </w:num>
  <w:num w:numId="45">
    <w:abstractNumId w:val="11"/>
  </w:num>
  <w:num w:numId="46">
    <w:abstractNumId w:val="62"/>
  </w:num>
  <w:num w:numId="47">
    <w:abstractNumId w:val="26"/>
  </w:num>
  <w:num w:numId="48">
    <w:abstractNumId w:val="32"/>
  </w:num>
  <w:num w:numId="49">
    <w:abstractNumId w:val="18"/>
  </w:num>
  <w:num w:numId="50">
    <w:abstractNumId w:val="38"/>
  </w:num>
  <w:num w:numId="51">
    <w:abstractNumId w:val="43"/>
  </w:num>
  <w:num w:numId="52">
    <w:abstractNumId w:val="30"/>
  </w:num>
  <w:num w:numId="53">
    <w:abstractNumId w:val="24"/>
  </w:num>
  <w:num w:numId="54">
    <w:abstractNumId w:val="48"/>
  </w:num>
  <w:num w:numId="55">
    <w:abstractNumId w:val="59"/>
  </w:num>
  <w:num w:numId="56">
    <w:abstractNumId w:val="15"/>
  </w:num>
  <w:num w:numId="57">
    <w:abstractNumId w:val="51"/>
  </w:num>
  <w:num w:numId="58">
    <w:abstractNumId w:val="19"/>
  </w:num>
  <w:num w:numId="59">
    <w:abstractNumId w:val="57"/>
  </w:num>
  <w:num w:numId="60">
    <w:abstractNumId w:val="33"/>
  </w:num>
  <w:num w:numId="61">
    <w:abstractNumId w:val="49"/>
  </w:num>
  <w:num w:numId="62">
    <w:abstractNumId w:val="1"/>
  </w:num>
  <w:num w:numId="63">
    <w:abstractNumId w:val="21"/>
  </w:num>
  <w:num w:numId="64">
    <w:abstractNumId w:val="55"/>
  </w:num>
  <w:num w:numId="65">
    <w:abstractNumId w:val="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7"/>
  </w:num>
  <w:num w:numId="68">
    <w:abstractNumId w:val="4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2970"/>
    <w:rsid w:val="0000785D"/>
    <w:rsid w:val="00017DC4"/>
    <w:rsid w:val="00042B4C"/>
    <w:rsid w:val="0005111C"/>
    <w:rsid w:val="000534C1"/>
    <w:rsid w:val="00062C6D"/>
    <w:rsid w:val="000667BE"/>
    <w:rsid w:val="00072515"/>
    <w:rsid w:val="000748DF"/>
    <w:rsid w:val="00083609"/>
    <w:rsid w:val="000B5A35"/>
    <w:rsid w:val="000D2EEE"/>
    <w:rsid w:val="000D7491"/>
    <w:rsid w:val="00112682"/>
    <w:rsid w:val="001146F2"/>
    <w:rsid w:val="00123DF5"/>
    <w:rsid w:val="0013118C"/>
    <w:rsid w:val="0015261C"/>
    <w:rsid w:val="00153DB6"/>
    <w:rsid w:val="00170832"/>
    <w:rsid w:val="00173812"/>
    <w:rsid w:val="00177370"/>
    <w:rsid w:val="0018253D"/>
    <w:rsid w:val="00183ADA"/>
    <w:rsid w:val="00190EF8"/>
    <w:rsid w:val="00192B57"/>
    <w:rsid w:val="001A03A0"/>
    <w:rsid w:val="001A7C1F"/>
    <w:rsid w:val="001B38FE"/>
    <w:rsid w:val="001B4E44"/>
    <w:rsid w:val="001C16CB"/>
    <w:rsid w:val="001D0108"/>
    <w:rsid w:val="001E69AF"/>
    <w:rsid w:val="001F3894"/>
    <w:rsid w:val="001F552C"/>
    <w:rsid w:val="001F58A6"/>
    <w:rsid w:val="00201091"/>
    <w:rsid w:val="00205B38"/>
    <w:rsid w:val="00214715"/>
    <w:rsid w:val="00220E1C"/>
    <w:rsid w:val="00222BBE"/>
    <w:rsid w:val="002254C1"/>
    <w:rsid w:val="002256AE"/>
    <w:rsid w:val="00235974"/>
    <w:rsid w:val="00245C8D"/>
    <w:rsid w:val="00290CC2"/>
    <w:rsid w:val="002B0D72"/>
    <w:rsid w:val="002B5ECC"/>
    <w:rsid w:val="002B7EDD"/>
    <w:rsid w:val="002C2B6B"/>
    <w:rsid w:val="002E31F3"/>
    <w:rsid w:val="002E5BEB"/>
    <w:rsid w:val="002E67AF"/>
    <w:rsid w:val="002F402A"/>
    <w:rsid w:val="00330769"/>
    <w:rsid w:val="00342414"/>
    <w:rsid w:val="00356A8B"/>
    <w:rsid w:val="00360B63"/>
    <w:rsid w:val="00370E17"/>
    <w:rsid w:val="00376070"/>
    <w:rsid w:val="00396101"/>
    <w:rsid w:val="00396A8C"/>
    <w:rsid w:val="003A2502"/>
    <w:rsid w:val="003B7598"/>
    <w:rsid w:val="003C2180"/>
    <w:rsid w:val="003D1FD8"/>
    <w:rsid w:val="003D659A"/>
    <w:rsid w:val="00403938"/>
    <w:rsid w:val="00441348"/>
    <w:rsid w:val="0044276C"/>
    <w:rsid w:val="004533CA"/>
    <w:rsid w:val="00455EFF"/>
    <w:rsid w:val="00464F41"/>
    <w:rsid w:val="00471C6A"/>
    <w:rsid w:val="004C0998"/>
    <w:rsid w:val="004C2986"/>
    <w:rsid w:val="004D3FA3"/>
    <w:rsid w:val="005079AA"/>
    <w:rsid w:val="00526C09"/>
    <w:rsid w:val="00537964"/>
    <w:rsid w:val="00544209"/>
    <w:rsid w:val="005771EA"/>
    <w:rsid w:val="0057799A"/>
    <w:rsid w:val="00577E30"/>
    <w:rsid w:val="005874A3"/>
    <w:rsid w:val="00590528"/>
    <w:rsid w:val="005948B0"/>
    <w:rsid w:val="005B2C37"/>
    <w:rsid w:val="005B6605"/>
    <w:rsid w:val="005C0A29"/>
    <w:rsid w:val="005C2008"/>
    <w:rsid w:val="005C39BB"/>
    <w:rsid w:val="005C3D49"/>
    <w:rsid w:val="005D1133"/>
    <w:rsid w:val="005E238B"/>
    <w:rsid w:val="005F3D0C"/>
    <w:rsid w:val="00607767"/>
    <w:rsid w:val="00610836"/>
    <w:rsid w:val="00627166"/>
    <w:rsid w:val="00667EEB"/>
    <w:rsid w:val="00676988"/>
    <w:rsid w:val="00692E64"/>
    <w:rsid w:val="006A5928"/>
    <w:rsid w:val="006A73F2"/>
    <w:rsid w:val="006B3191"/>
    <w:rsid w:val="006B5150"/>
    <w:rsid w:val="006B5458"/>
    <w:rsid w:val="006C0532"/>
    <w:rsid w:val="006D297B"/>
    <w:rsid w:val="006E7BFB"/>
    <w:rsid w:val="0070659B"/>
    <w:rsid w:val="007222F9"/>
    <w:rsid w:val="00744701"/>
    <w:rsid w:val="0075034F"/>
    <w:rsid w:val="00750420"/>
    <w:rsid w:val="00762912"/>
    <w:rsid w:val="00773ECD"/>
    <w:rsid w:val="007801A8"/>
    <w:rsid w:val="00780DB6"/>
    <w:rsid w:val="007817ED"/>
    <w:rsid w:val="00797069"/>
    <w:rsid w:val="007A16F9"/>
    <w:rsid w:val="007B4718"/>
    <w:rsid w:val="007D251E"/>
    <w:rsid w:val="007D3F85"/>
    <w:rsid w:val="00801751"/>
    <w:rsid w:val="00843BA3"/>
    <w:rsid w:val="00845B7C"/>
    <w:rsid w:val="00860EEE"/>
    <w:rsid w:val="00887A52"/>
    <w:rsid w:val="008900EB"/>
    <w:rsid w:val="008A06FB"/>
    <w:rsid w:val="008D7FF0"/>
    <w:rsid w:val="008E04DE"/>
    <w:rsid w:val="008E6985"/>
    <w:rsid w:val="008E7A90"/>
    <w:rsid w:val="008F0A54"/>
    <w:rsid w:val="008F681B"/>
    <w:rsid w:val="008F796D"/>
    <w:rsid w:val="00901B52"/>
    <w:rsid w:val="0090631F"/>
    <w:rsid w:val="00913905"/>
    <w:rsid w:val="00936336"/>
    <w:rsid w:val="009719E8"/>
    <w:rsid w:val="00991A94"/>
    <w:rsid w:val="00997DD3"/>
    <w:rsid w:val="009A35A1"/>
    <w:rsid w:val="009B5BEC"/>
    <w:rsid w:val="009B7918"/>
    <w:rsid w:val="009C726C"/>
    <w:rsid w:val="009D30D9"/>
    <w:rsid w:val="009D318A"/>
    <w:rsid w:val="009D5963"/>
    <w:rsid w:val="009F2A27"/>
    <w:rsid w:val="009F5F4F"/>
    <w:rsid w:val="009F6F5F"/>
    <w:rsid w:val="009F7686"/>
    <w:rsid w:val="00A03E16"/>
    <w:rsid w:val="00A075FC"/>
    <w:rsid w:val="00A26360"/>
    <w:rsid w:val="00A45554"/>
    <w:rsid w:val="00A62DB2"/>
    <w:rsid w:val="00A96DC4"/>
    <w:rsid w:val="00A97436"/>
    <w:rsid w:val="00AA45D8"/>
    <w:rsid w:val="00AD07BB"/>
    <w:rsid w:val="00AD2A2F"/>
    <w:rsid w:val="00AF617A"/>
    <w:rsid w:val="00B16E6B"/>
    <w:rsid w:val="00B1724C"/>
    <w:rsid w:val="00B23658"/>
    <w:rsid w:val="00B46BDD"/>
    <w:rsid w:val="00B51529"/>
    <w:rsid w:val="00B521A2"/>
    <w:rsid w:val="00B7700F"/>
    <w:rsid w:val="00B908AC"/>
    <w:rsid w:val="00B92BB9"/>
    <w:rsid w:val="00BA71A7"/>
    <w:rsid w:val="00BD3496"/>
    <w:rsid w:val="00BE011C"/>
    <w:rsid w:val="00BE3501"/>
    <w:rsid w:val="00C11800"/>
    <w:rsid w:val="00C2449D"/>
    <w:rsid w:val="00C402B7"/>
    <w:rsid w:val="00C43979"/>
    <w:rsid w:val="00C45B51"/>
    <w:rsid w:val="00C80EAB"/>
    <w:rsid w:val="00C87DF7"/>
    <w:rsid w:val="00C9575E"/>
    <w:rsid w:val="00C97411"/>
    <w:rsid w:val="00CA1DC8"/>
    <w:rsid w:val="00CE052D"/>
    <w:rsid w:val="00CE7FEA"/>
    <w:rsid w:val="00D04447"/>
    <w:rsid w:val="00D11D89"/>
    <w:rsid w:val="00D16335"/>
    <w:rsid w:val="00D24B78"/>
    <w:rsid w:val="00D278B9"/>
    <w:rsid w:val="00D32D2E"/>
    <w:rsid w:val="00D40E28"/>
    <w:rsid w:val="00D418EC"/>
    <w:rsid w:val="00D4194C"/>
    <w:rsid w:val="00D4679E"/>
    <w:rsid w:val="00D47078"/>
    <w:rsid w:val="00D54E2A"/>
    <w:rsid w:val="00D64EC4"/>
    <w:rsid w:val="00D770E2"/>
    <w:rsid w:val="00D86567"/>
    <w:rsid w:val="00DB5382"/>
    <w:rsid w:val="00DB561C"/>
    <w:rsid w:val="00DC27BB"/>
    <w:rsid w:val="00DC2BC9"/>
    <w:rsid w:val="00DC6655"/>
    <w:rsid w:val="00DD2508"/>
    <w:rsid w:val="00DD457A"/>
    <w:rsid w:val="00DE6F90"/>
    <w:rsid w:val="00DF36A2"/>
    <w:rsid w:val="00E00695"/>
    <w:rsid w:val="00E127C3"/>
    <w:rsid w:val="00E22B49"/>
    <w:rsid w:val="00E54E5B"/>
    <w:rsid w:val="00E81D27"/>
    <w:rsid w:val="00E867C0"/>
    <w:rsid w:val="00E977DC"/>
    <w:rsid w:val="00EA3970"/>
    <w:rsid w:val="00EA40D3"/>
    <w:rsid w:val="00EB2071"/>
    <w:rsid w:val="00EC1E39"/>
    <w:rsid w:val="00EE0DF4"/>
    <w:rsid w:val="00EE33E5"/>
    <w:rsid w:val="00EF44B2"/>
    <w:rsid w:val="00F15516"/>
    <w:rsid w:val="00F30FA8"/>
    <w:rsid w:val="00F3375E"/>
    <w:rsid w:val="00F45E27"/>
    <w:rsid w:val="00F52C93"/>
    <w:rsid w:val="00F560C5"/>
    <w:rsid w:val="00F61651"/>
    <w:rsid w:val="00F61C24"/>
    <w:rsid w:val="00F74BBB"/>
    <w:rsid w:val="00F76811"/>
    <w:rsid w:val="00F76DFF"/>
    <w:rsid w:val="00F92ED0"/>
    <w:rsid w:val="00FA2F61"/>
    <w:rsid w:val="00FA3A9C"/>
    <w:rsid w:val="00FB3443"/>
    <w:rsid w:val="00FB494D"/>
    <w:rsid w:val="00FC59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Change w:id="0" w:author="Autor">
        <w:pPr>
          <w:ind w:left="720"/>
          <w:contextualSpacing/>
        </w:pPr>
      </w:pPrChange>
    </w:pPr>
    <w:rPr>
      <w:rPrChange w:id="0" w:author="Autor">
        <w:rPr>
          <w:sz w:val="24"/>
          <w:szCs w:val="24"/>
          <w:lang w:val="sk-SK" w:eastAsia="sk-SK" w:bidi="ar-SA"/>
        </w:rPr>
      </w:rPrChange>
    </w:r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2E008-B2A8-49EC-8CD7-A7700754D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29463</Words>
  <Characters>167943</Characters>
  <Application>Microsoft Office Word</Application>
  <DocSecurity>0</DocSecurity>
  <Lines>1399</Lines>
  <Paragraphs>394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2018-04-27T11:34:00Z</dcterms:created>
  <dcterms:modified xsi:type="dcterms:W3CDTF">2018-04-27T13:39:00Z</dcterms:modified>
</cp:coreProperties>
</file>